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13B78" w:rsidP="00223D13" w:rsidRDefault="001E488C" w14:paraId="5EC6F07C" w14:textId="6B986799">
      <w:pPr>
        <w:spacing w:after="0" w:line="240" w:lineRule="auto"/>
        <w:jc w:val="right"/>
        <w:rPr>
          <w:rFonts w:ascii="Times New Roman" w:hAnsi="Times New Roman" w:cs="Times New Roman"/>
        </w:rPr>
      </w:pPr>
      <w:r>
        <w:rPr>
          <w:rFonts w:ascii="Times New Roman" w:hAnsi="Times New Roman" w:cs="Times New Roman"/>
        </w:rPr>
        <w:t>EELNÕU</w:t>
      </w:r>
    </w:p>
    <w:p w:rsidR="001E488C" w:rsidP="00223D13" w:rsidRDefault="001658C0" w14:paraId="2481641D" w14:textId="1239A41F">
      <w:pPr>
        <w:spacing w:after="0" w:line="240" w:lineRule="auto"/>
        <w:jc w:val="right"/>
        <w:rPr>
          <w:rFonts w:ascii="Times New Roman" w:hAnsi="Times New Roman" w:cs="Times New Roman"/>
        </w:rPr>
      </w:pPr>
      <w:r>
        <w:rPr>
          <w:rFonts w:ascii="Times New Roman" w:hAnsi="Times New Roman" w:cs="Times New Roman"/>
        </w:rPr>
        <w:t>2</w:t>
      </w:r>
      <w:r w:rsidR="00CA0C5E">
        <w:rPr>
          <w:rFonts w:ascii="Times New Roman" w:hAnsi="Times New Roman" w:cs="Times New Roman"/>
        </w:rPr>
        <w:t>5</w:t>
      </w:r>
      <w:r>
        <w:rPr>
          <w:rFonts w:ascii="Times New Roman" w:hAnsi="Times New Roman" w:cs="Times New Roman"/>
        </w:rPr>
        <w:t>.</w:t>
      </w:r>
      <w:r w:rsidR="001E488C">
        <w:rPr>
          <w:rFonts w:ascii="Times New Roman" w:hAnsi="Times New Roman" w:cs="Times New Roman"/>
        </w:rPr>
        <w:t>0</w:t>
      </w:r>
      <w:r w:rsidR="00CA0C5E">
        <w:rPr>
          <w:rFonts w:ascii="Times New Roman" w:hAnsi="Times New Roman" w:cs="Times New Roman"/>
        </w:rPr>
        <w:t>9</w:t>
      </w:r>
      <w:r w:rsidR="001E488C">
        <w:rPr>
          <w:rFonts w:ascii="Times New Roman" w:hAnsi="Times New Roman" w:cs="Times New Roman"/>
        </w:rPr>
        <w:t>.2025</w:t>
      </w:r>
    </w:p>
    <w:p w:rsidRPr="00896462" w:rsidR="00554D8C" w:rsidP="00223D13" w:rsidRDefault="00554D8C" w14:paraId="1D8F10C7" w14:textId="77777777">
      <w:pPr>
        <w:spacing w:after="0" w:line="240" w:lineRule="auto"/>
        <w:jc w:val="right"/>
        <w:rPr>
          <w:rFonts w:ascii="Times New Roman" w:hAnsi="Times New Roman" w:cs="Times New Roman"/>
        </w:rPr>
      </w:pPr>
    </w:p>
    <w:p w:rsidR="00177D3D" w:rsidP="00223D13" w:rsidRDefault="001658C0" w14:paraId="5183C5DD" w14:textId="0E94C09E">
      <w:pPr>
        <w:spacing w:after="0" w:line="240" w:lineRule="auto"/>
        <w:jc w:val="center"/>
        <w:rPr>
          <w:rFonts w:ascii="Times New Roman" w:hAnsi="Times New Roman" w:cs="Times New Roman"/>
          <w:b/>
          <w:bCs/>
          <w:sz w:val="32"/>
          <w:szCs w:val="32"/>
        </w:rPr>
      </w:pPr>
      <w:r w:rsidRPr="001658C0">
        <w:rPr>
          <w:rFonts w:ascii="Times New Roman" w:hAnsi="Times New Roman" w:cs="Times New Roman"/>
          <w:b/>
          <w:bCs/>
          <w:sz w:val="32"/>
          <w:szCs w:val="32"/>
        </w:rPr>
        <w:t xml:space="preserve">Ravikindlustuse </w:t>
      </w:r>
      <w:r w:rsidRPr="353A8E3C">
        <w:rPr>
          <w:rFonts w:ascii="Times New Roman" w:hAnsi="Times New Roman" w:cs="Times New Roman"/>
          <w:b/>
          <w:bCs/>
          <w:sz w:val="32"/>
          <w:szCs w:val="32"/>
        </w:rPr>
        <w:t>seadu</w:t>
      </w:r>
      <w:r w:rsidRPr="353A8E3C" w:rsidR="46F182B4">
        <w:rPr>
          <w:rFonts w:ascii="Times New Roman" w:hAnsi="Times New Roman" w:cs="Times New Roman"/>
          <w:b/>
          <w:bCs/>
          <w:sz w:val="32"/>
          <w:szCs w:val="32"/>
        </w:rPr>
        <w:t>s</w:t>
      </w:r>
      <w:r w:rsidRPr="353A8E3C">
        <w:rPr>
          <w:rFonts w:ascii="Times New Roman" w:hAnsi="Times New Roman" w:cs="Times New Roman"/>
          <w:b/>
          <w:bCs/>
          <w:sz w:val="32"/>
          <w:szCs w:val="32"/>
        </w:rPr>
        <w:t>e</w:t>
      </w:r>
      <w:r>
        <w:rPr>
          <w:rFonts w:ascii="Times New Roman" w:hAnsi="Times New Roman" w:cs="Times New Roman"/>
          <w:b/>
          <w:bCs/>
          <w:sz w:val="32"/>
          <w:szCs w:val="32"/>
        </w:rPr>
        <w:t xml:space="preserve"> </w:t>
      </w:r>
      <w:r w:rsidRPr="00B40F23" w:rsidR="00A17F4A">
        <w:rPr>
          <w:rFonts w:ascii="Times New Roman" w:hAnsi="Times New Roman" w:cs="Times New Roman"/>
          <w:b/>
          <w:bCs/>
          <w:sz w:val="32"/>
          <w:szCs w:val="32"/>
        </w:rPr>
        <w:t>muutmise seadus</w:t>
      </w:r>
      <w:r w:rsidR="00513B78">
        <w:rPr>
          <w:rFonts w:ascii="Times New Roman" w:hAnsi="Times New Roman" w:cs="Times New Roman"/>
          <w:b/>
          <w:bCs/>
          <w:sz w:val="32"/>
          <w:szCs w:val="32"/>
        </w:rPr>
        <w:t xml:space="preserve"> (</w:t>
      </w:r>
      <w:r w:rsidRPr="353A8E3C">
        <w:rPr>
          <w:rFonts w:ascii="Times New Roman" w:hAnsi="Times New Roman" w:cs="Times New Roman"/>
          <w:b/>
          <w:bCs/>
          <w:sz w:val="32"/>
          <w:szCs w:val="32"/>
        </w:rPr>
        <w:t>psühhiaatri</w:t>
      </w:r>
      <w:r w:rsidRPr="353A8E3C" w:rsidR="41B60590">
        <w:rPr>
          <w:rFonts w:ascii="Times New Roman" w:hAnsi="Times New Roman" w:cs="Times New Roman"/>
          <w:b/>
          <w:bCs/>
          <w:sz w:val="32"/>
          <w:szCs w:val="32"/>
        </w:rPr>
        <w:t>a</w:t>
      </w:r>
      <w:r>
        <w:rPr>
          <w:rFonts w:ascii="Times New Roman" w:hAnsi="Times New Roman" w:cs="Times New Roman"/>
          <w:b/>
          <w:bCs/>
          <w:sz w:val="32"/>
          <w:szCs w:val="32"/>
        </w:rPr>
        <w:t xml:space="preserve"> saatekiri ja e-konsultatsioon</w:t>
      </w:r>
      <w:r w:rsidR="00513B78">
        <w:rPr>
          <w:rFonts w:ascii="Times New Roman" w:hAnsi="Times New Roman" w:cs="Times New Roman"/>
          <w:b/>
          <w:bCs/>
          <w:sz w:val="32"/>
          <w:szCs w:val="32"/>
        </w:rPr>
        <w:t>)</w:t>
      </w:r>
    </w:p>
    <w:p w:rsidRPr="006D1EEA" w:rsidR="00661C1C" w:rsidP="00223D13" w:rsidRDefault="00661C1C" w14:paraId="66D1B2DB" w14:textId="77777777">
      <w:pPr>
        <w:spacing w:after="0" w:line="240" w:lineRule="auto"/>
        <w:jc w:val="both"/>
        <w:rPr>
          <w:rFonts w:ascii="Times New Roman" w:hAnsi="Times New Roman" w:cs="Times New Roman"/>
        </w:rPr>
      </w:pPr>
    </w:p>
    <w:p w:rsidRPr="00B40F23" w:rsidR="00D7605E" w:rsidP="00223D13" w:rsidRDefault="7B6B2BA2" w14:paraId="792BFE4E" w14:textId="2AD60BEE">
      <w:pPr>
        <w:spacing w:after="0" w:line="240" w:lineRule="auto"/>
        <w:jc w:val="both"/>
        <w:rPr>
          <w:rFonts w:ascii="Times New Roman" w:hAnsi="Times New Roman" w:cs="Times New Roman"/>
          <w:b/>
          <w:bCs/>
        </w:rPr>
      </w:pPr>
      <w:r w:rsidRPr="6DB30420">
        <w:rPr>
          <w:rFonts w:ascii="Times New Roman" w:hAnsi="Times New Roman" w:cs="Times New Roman"/>
          <w:b/>
          <w:bCs/>
        </w:rPr>
        <w:t>§ 1</w:t>
      </w:r>
      <w:r w:rsidRPr="6DB30420" w:rsidR="155F583B">
        <w:rPr>
          <w:rFonts w:ascii="Times New Roman" w:hAnsi="Times New Roman" w:cs="Times New Roman"/>
          <w:b/>
          <w:bCs/>
        </w:rPr>
        <w:t>.</w:t>
      </w:r>
      <w:r w:rsidRPr="6DB30420">
        <w:rPr>
          <w:rFonts w:ascii="Times New Roman" w:hAnsi="Times New Roman" w:cs="Times New Roman"/>
          <w:b/>
          <w:bCs/>
        </w:rPr>
        <w:t xml:space="preserve"> </w:t>
      </w:r>
      <w:r w:rsidRPr="001658C0" w:rsidR="001658C0">
        <w:rPr>
          <w:rFonts w:ascii="Times New Roman" w:hAnsi="Times New Roman" w:cs="Times New Roman"/>
          <w:b/>
          <w:bCs/>
        </w:rPr>
        <w:t xml:space="preserve">Ravikindlustuse </w:t>
      </w:r>
      <w:r w:rsidRPr="6DB30420" w:rsidR="3A483423">
        <w:rPr>
          <w:rFonts w:ascii="Times New Roman" w:hAnsi="Times New Roman" w:cs="Times New Roman"/>
          <w:b/>
          <w:bCs/>
        </w:rPr>
        <w:t>seaduse</w:t>
      </w:r>
      <w:r w:rsidRPr="6DB30420">
        <w:rPr>
          <w:rFonts w:ascii="Times New Roman" w:hAnsi="Times New Roman" w:cs="Times New Roman"/>
          <w:b/>
          <w:bCs/>
        </w:rPr>
        <w:t xml:space="preserve"> muutmine</w:t>
      </w:r>
    </w:p>
    <w:p w:rsidR="00B40F23" w:rsidP="00223D13" w:rsidRDefault="00B40F23" w14:paraId="1B85850B" w14:textId="77777777">
      <w:pPr>
        <w:spacing w:after="0" w:line="240" w:lineRule="auto"/>
        <w:jc w:val="both"/>
        <w:rPr>
          <w:rFonts w:ascii="Times New Roman" w:hAnsi="Times New Roman" w:cs="Times New Roman"/>
        </w:rPr>
      </w:pPr>
    </w:p>
    <w:p w:rsidRPr="000B67E6" w:rsidR="00223D13" w:rsidP="00223D13" w:rsidRDefault="31CE2AB8" w14:paraId="4E3FFB48" w14:textId="671985A2">
      <w:pPr>
        <w:spacing w:after="0" w:line="240" w:lineRule="auto"/>
        <w:jc w:val="both"/>
        <w:rPr>
          <w:rFonts w:ascii="Times New Roman" w:hAnsi="Times New Roman" w:eastAsia="Times New Roman" w:cs="Times New Roman"/>
        </w:rPr>
      </w:pPr>
      <w:r w:rsidRPr="045FB8BE">
        <w:rPr>
          <w:rFonts w:ascii="Times New Roman" w:hAnsi="Times New Roman" w:cs="Times New Roman"/>
        </w:rPr>
        <w:t xml:space="preserve">Ravikindlustuse seaduses </w:t>
      </w:r>
      <w:r w:rsidRPr="045FB8BE" w:rsidR="4FB0425E">
        <w:rPr>
          <w:rFonts w:ascii="Times New Roman" w:hAnsi="Times New Roman" w:cs="Times New Roman"/>
        </w:rPr>
        <w:t>tehakse</w:t>
      </w:r>
      <w:r w:rsidRPr="045FB8BE" w:rsidR="265191F3">
        <w:rPr>
          <w:rFonts w:ascii="Times New Roman" w:hAnsi="Times New Roman" w:cs="Times New Roman"/>
        </w:rPr>
        <w:t xml:space="preserve"> </w:t>
      </w:r>
      <w:r w:rsidRPr="045FB8BE" w:rsidR="2DC789CA">
        <w:rPr>
          <w:rFonts w:ascii="Times New Roman" w:hAnsi="Times New Roman" w:cs="Times New Roman"/>
        </w:rPr>
        <w:t>järgmised muudatused:</w:t>
      </w:r>
    </w:p>
    <w:p w:rsidR="00223D13" w:rsidP="00223D13" w:rsidRDefault="00223D13" w14:paraId="517ABC2D" w14:textId="77777777">
      <w:pPr>
        <w:spacing w:after="0" w:line="240" w:lineRule="auto"/>
        <w:jc w:val="both"/>
        <w:rPr>
          <w:rFonts w:ascii="Times New Roman" w:hAnsi="Times New Roman" w:cs="Times New Roman"/>
          <w:color w:val="000000"/>
          <w:shd w:val="clear" w:color="auto" w:fill="FFFFFF"/>
        </w:rPr>
      </w:pPr>
    </w:p>
    <w:p w:rsidR="00B06E92" w:rsidP="00223D13" w:rsidRDefault="00074421" w14:paraId="5E90F987" w14:textId="692A7B40" w14:noSpellErr="1">
      <w:pPr>
        <w:spacing w:after="0" w:line="240" w:lineRule="auto"/>
        <w:jc w:val="both"/>
        <w:rPr>
          <w:rFonts w:ascii="Times New Roman" w:hAnsi="Times New Roman" w:cs="Times New Roman"/>
          <w:color w:val="000000"/>
          <w:shd w:val="clear" w:color="auto" w:fill="FFFFFF"/>
        </w:rPr>
      </w:pPr>
      <w:commentRangeStart w:id="2127700449"/>
      <w:r w:rsidR="00074421">
        <w:rPr>
          <w:rFonts w:ascii="Times New Roman" w:hAnsi="Times New Roman" w:cs="Times New Roman"/>
          <w:b w:val="1"/>
          <w:bCs w:val="1"/>
          <w:color w:val="000000"/>
          <w:shd w:val="clear" w:color="auto" w:fill="FFFFFF"/>
        </w:rPr>
        <w:t>1</w:t>
      </w:r>
      <w:r w:rsidRPr="0020257E" w:rsidR="00223D13">
        <w:rPr>
          <w:rFonts w:ascii="Times New Roman" w:hAnsi="Times New Roman" w:cs="Times New Roman"/>
          <w:b w:val="1"/>
          <w:bCs w:val="1"/>
          <w:color w:val="000000"/>
          <w:shd w:val="clear" w:color="auto" w:fill="FFFFFF"/>
        </w:rPr>
        <w:t>)</w:t>
      </w:r>
      <w:r w:rsidR="00223D13">
        <w:rPr>
          <w:rFonts w:ascii="Times New Roman" w:hAnsi="Times New Roman" w:cs="Times New Roman"/>
          <w:color w:val="000000"/>
          <w:shd w:val="clear" w:color="auto" w:fill="FFFFFF"/>
        </w:rPr>
        <w:t xml:space="preserve"> </w:t>
      </w:r>
      <w:r w:rsidR="00B06E92">
        <w:rPr>
          <w:rFonts w:ascii="Times New Roman" w:hAnsi="Times New Roman" w:cs="Times New Roman"/>
          <w:color w:val="000000"/>
          <w:shd w:val="clear" w:color="auto" w:fill="FFFFFF"/>
        </w:rPr>
        <w:t xml:space="preserve">paragrahvi 70 </w:t>
      </w:r>
      <w:r w:rsidR="2AAAA12B">
        <w:rPr>
          <w:rFonts w:ascii="Times New Roman" w:hAnsi="Times New Roman" w:cs="Times New Roman"/>
          <w:color w:val="000000"/>
          <w:shd w:val="clear" w:color="auto" w:fill="FFFFFF"/>
        </w:rPr>
        <w:t>lõi</w:t>
      </w:r>
      <w:r w:rsidR="24C5B6DB">
        <w:rPr>
          <w:rFonts w:ascii="Times New Roman" w:hAnsi="Times New Roman" w:cs="Times New Roman"/>
          <w:color w:val="000000"/>
          <w:shd w:val="clear" w:color="auto" w:fill="FFFFFF"/>
        </w:rPr>
        <w:t>k</w:t>
      </w:r>
      <w:r w:rsidR="2AAAA12B">
        <w:rPr>
          <w:rFonts w:ascii="Times New Roman" w:hAnsi="Times New Roman" w:cs="Times New Roman"/>
          <w:color w:val="000000"/>
          <w:shd w:val="clear" w:color="auto" w:fill="FFFFFF"/>
        </w:rPr>
        <w:t>e</w:t>
      </w:r>
      <w:r w:rsidR="37861F31">
        <w:rPr>
          <w:rFonts w:ascii="Times New Roman" w:hAnsi="Times New Roman" w:cs="Times New Roman"/>
          <w:color w:val="000000"/>
          <w:shd w:val="clear" w:color="auto" w:fill="FFFFFF"/>
        </w:rPr>
        <w:t>s</w:t>
      </w:r>
      <w:r w:rsidR="00B06E92">
        <w:rPr>
          <w:rFonts w:ascii="Times New Roman" w:hAnsi="Times New Roman" w:cs="Times New Roman"/>
          <w:color w:val="000000"/>
          <w:shd w:val="clear" w:color="auto" w:fill="FFFFFF"/>
        </w:rPr>
        <w:t xml:space="preserve"> 2 </w:t>
      </w:r>
      <w:r w:rsidR="00055EB6">
        <w:rPr>
          <w:rFonts w:ascii="Times New Roman" w:hAnsi="Times New Roman" w:cs="Times New Roman"/>
          <w:color w:val="000000"/>
          <w:shd w:val="clear" w:color="auto" w:fill="FFFFFF"/>
        </w:rPr>
        <w:t>asendatakse tekstiosa</w:t>
      </w:r>
      <w:r w:rsidR="00B06E92">
        <w:rPr>
          <w:rFonts w:ascii="Times New Roman" w:hAnsi="Times New Roman" w:cs="Times New Roman"/>
          <w:color w:val="000000"/>
          <w:shd w:val="clear" w:color="auto" w:fill="FFFFFF"/>
        </w:rPr>
        <w:t xml:space="preserve"> „</w:t>
      </w:r>
      <w:r w:rsidRPr="00055EB6" w:rsidR="00055EB6">
        <w:rPr>
          <w:rFonts w:ascii="Times New Roman" w:hAnsi="Times New Roman" w:cs="Times New Roman"/>
          <w:color w:val="000000"/>
          <w:shd w:val="clear" w:color="auto" w:fill="FFFFFF"/>
        </w:rPr>
        <w:t>lõikes 3</w:t>
      </w:r>
      <w:r w:rsidR="00055EB6">
        <w:rPr>
          <w:rFonts w:ascii="Times New Roman" w:hAnsi="Times New Roman" w:cs="Times New Roman"/>
          <w:color w:val="000000"/>
          <w:shd w:val="clear" w:color="auto" w:fill="FFFFFF"/>
        </w:rPr>
        <w:t>“ teksti</w:t>
      </w:r>
      <w:r w:rsidR="362D6E51">
        <w:rPr>
          <w:rFonts w:ascii="Times New Roman" w:hAnsi="Times New Roman" w:cs="Times New Roman"/>
          <w:color w:val="000000"/>
          <w:shd w:val="clear" w:color="auto" w:fill="FFFFFF"/>
        </w:rPr>
        <w:t>os</w:t>
      </w:r>
      <w:r w:rsidR="00055EB6">
        <w:rPr>
          <w:rFonts w:ascii="Times New Roman" w:hAnsi="Times New Roman" w:cs="Times New Roman"/>
          <w:color w:val="000000"/>
          <w:shd w:val="clear" w:color="auto" w:fill="FFFFFF"/>
        </w:rPr>
        <w:t xml:space="preserve">aga „lõigetes 3 </w:t>
      </w:r>
      <w:r w:rsidRPr="00A715CD" w:rsidR="00A715CD">
        <w:rPr>
          <w:rFonts w:ascii="Times New Roman" w:hAnsi="Times New Roman" w:cs="Times New Roman"/>
          <w:color w:val="000000"/>
          <w:shd w:val="clear" w:color="auto" w:fill="FFFFFF"/>
        </w:rPr>
        <w:t>ja</w:t>
      </w:r>
      <w:r w:rsidR="00B12676">
        <w:rPr>
          <w:rFonts w:ascii="Times New Roman" w:hAnsi="Times New Roman" w:cs="Times New Roman"/>
          <w:color w:val="000000"/>
          <w:shd w:val="clear" w:color="auto" w:fill="FFFFFF"/>
        </w:rPr>
        <w:t xml:space="preserve"> </w:t>
      </w:r>
      <w:r w:rsidR="143C7C7E">
        <w:rPr>
          <w:rFonts w:ascii="Times New Roman" w:hAnsi="Times New Roman" w:cs="Times New Roman"/>
          <w:color w:val="000000"/>
          <w:shd w:val="clear" w:color="auto" w:fill="FFFFFF"/>
        </w:rPr>
        <w:t>3</w:t>
      </w:r>
      <w:r w:rsidRPr="00DC3BAB" w:rsidR="143C7C7E">
        <w:rPr>
          <w:rFonts w:ascii="Times New Roman" w:hAnsi="Times New Roman" w:cs="Times New Roman"/>
          <w:color w:val="000000"/>
          <w:shd w:val="clear" w:color="auto" w:fill="FFFFFF"/>
          <w:vertAlign w:val="superscript"/>
        </w:rPr>
        <w:t>1</w:t>
      </w:r>
      <w:r w:rsidR="00055EB6">
        <w:rPr>
          <w:rFonts w:ascii="Times New Roman" w:hAnsi="Times New Roman" w:cs="Times New Roman"/>
          <w:color w:val="000000"/>
          <w:shd w:val="clear" w:color="auto" w:fill="FFFFFF"/>
        </w:rPr>
        <w:t>“</w:t>
      </w:r>
      <w:commentRangeEnd w:id="2127700449"/>
      <w:r>
        <w:rPr>
          <w:rStyle w:val="CommentReference"/>
        </w:rPr>
        <w:commentReference w:id="2127700449"/>
      </w:r>
      <w:r w:rsidR="00055EB6">
        <w:rPr>
          <w:rFonts w:ascii="Times New Roman" w:hAnsi="Times New Roman" w:cs="Times New Roman"/>
          <w:color w:val="000000"/>
          <w:shd w:val="clear" w:color="auto" w:fill="FFFFFF"/>
        </w:rPr>
        <w:t>;</w:t>
      </w:r>
    </w:p>
    <w:p w:rsidR="00B06E92" w:rsidP="00223D13" w:rsidRDefault="00B06E92" w14:paraId="6D8B9801" w14:textId="77777777">
      <w:pPr>
        <w:spacing w:after="0" w:line="240" w:lineRule="auto"/>
        <w:jc w:val="both"/>
        <w:rPr>
          <w:rFonts w:ascii="Times New Roman" w:hAnsi="Times New Roman" w:cs="Times New Roman"/>
          <w:color w:val="000000"/>
          <w:shd w:val="clear" w:color="auto" w:fill="FFFFFF"/>
        </w:rPr>
      </w:pPr>
    </w:p>
    <w:p w:rsidR="6DB30420" w:rsidP="00223D13" w:rsidRDefault="00074421" w14:paraId="3C4A689F" w14:textId="66F755B7">
      <w:pPr>
        <w:spacing w:after="0" w:line="240" w:lineRule="auto"/>
        <w:jc w:val="both"/>
        <w:rPr>
          <w:rFonts w:ascii="Times New Roman" w:hAnsi="Times New Roman" w:cs="Times New Roman"/>
          <w:color w:val="000000"/>
          <w:shd w:val="clear" w:color="auto" w:fill="FFFFFF"/>
        </w:rPr>
      </w:pPr>
      <w:r>
        <w:rPr>
          <w:rFonts w:ascii="Times New Roman" w:hAnsi="Times New Roman" w:cs="Times New Roman"/>
          <w:b/>
          <w:bCs/>
          <w:color w:val="000000"/>
          <w:shd w:val="clear" w:color="auto" w:fill="FFFFFF"/>
        </w:rPr>
        <w:t>2</w:t>
      </w:r>
      <w:r w:rsidRPr="00055EB6" w:rsidR="00B06E92">
        <w:rPr>
          <w:rFonts w:ascii="Times New Roman" w:hAnsi="Times New Roman" w:cs="Times New Roman"/>
          <w:b/>
          <w:bCs/>
          <w:color w:val="000000"/>
          <w:shd w:val="clear" w:color="auto" w:fill="FFFFFF"/>
        </w:rPr>
        <w:t>)</w:t>
      </w:r>
      <w:r w:rsidR="00B06E92">
        <w:rPr>
          <w:rFonts w:ascii="Times New Roman" w:hAnsi="Times New Roman" w:cs="Times New Roman"/>
          <w:color w:val="000000"/>
          <w:shd w:val="clear" w:color="auto" w:fill="FFFFFF"/>
        </w:rPr>
        <w:t xml:space="preserve"> </w:t>
      </w:r>
      <w:r w:rsidRPr="006D1EEA" w:rsidR="00EA2267">
        <w:rPr>
          <w:rFonts w:ascii="Times New Roman" w:hAnsi="Times New Roman" w:cs="Times New Roman"/>
          <w:color w:val="000000"/>
          <w:shd w:val="clear" w:color="auto" w:fill="FFFFFF"/>
        </w:rPr>
        <w:t>paragra</w:t>
      </w:r>
      <w:r w:rsidRPr="006D1EEA" w:rsidR="00625496">
        <w:rPr>
          <w:rFonts w:ascii="Times New Roman" w:hAnsi="Times New Roman" w:cs="Times New Roman"/>
          <w:color w:val="000000"/>
          <w:shd w:val="clear" w:color="auto" w:fill="FFFFFF"/>
        </w:rPr>
        <w:t>hvi</w:t>
      </w:r>
      <w:r w:rsidR="002C0665">
        <w:rPr>
          <w:rFonts w:ascii="Times New Roman" w:hAnsi="Times New Roman" w:cs="Times New Roman"/>
          <w:color w:val="000000"/>
          <w:shd w:val="clear" w:color="auto" w:fill="FFFFFF"/>
        </w:rPr>
        <w:t xml:space="preserve"> 70 lõikest 3 </w:t>
      </w:r>
      <w:r w:rsidR="000944C7">
        <w:rPr>
          <w:rFonts w:ascii="Times New Roman" w:hAnsi="Times New Roman" w:cs="Times New Roman"/>
          <w:color w:val="000000"/>
          <w:shd w:val="clear" w:color="auto" w:fill="FFFFFF"/>
        </w:rPr>
        <w:t>jäetakse välja sõnad „</w:t>
      </w:r>
      <w:r w:rsidRPr="000944C7" w:rsidR="000944C7">
        <w:rPr>
          <w:rFonts w:ascii="Times New Roman" w:hAnsi="Times New Roman" w:cs="Times New Roman"/>
          <w:color w:val="000000"/>
          <w:shd w:val="clear" w:color="auto" w:fill="FFFFFF"/>
        </w:rPr>
        <w:t>või psühhiaatrilist</w:t>
      </w:r>
      <w:r w:rsidR="000944C7">
        <w:rPr>
          <w:rFonts w:ascii="Times New Roman" w:hAnsi="Times New Roman" w:cs="Times New Roman"/>
          <w:color w:val="000000"/>
          <w:shd w:val="clear" w:color="auto" w:fill="FFFFFF"/>
        </w:rPr>
        <w:t>“;</w:t>
      </w:r>
    </w:p>
    <w:p w:rsidR="000944C7" w:rsidP="00223D13" w:rsidRDefault="000944C7" w14:paraId="782C5AF3" w14:textId="77777777">
      <w:pPr>
        <w:spacing w:after="0" w:line="240" w:lineRule="auto"/>
        <w:jc w:val="both"/>
        <w:rPr>
          <w:rFonts w:ascii="Times New Roman" w:hAnsi="Times New Roman" w:eastAsia="Times New Roman" w:cs="Times New Roman"/>
        </w:rPr>
      </w:pPr>
    </w:p>
    <w:p w:rsidR="00283002" w:rsidP="00223D13" w:rsidRDefault="00074421" w14:paraId="2B127863" w14:textId="161F9C4B">
      <w:pPr>
        <w:spacing w:after="0" w:line="240" w:lineRule="auto"/>
        <w:jc w:val="both"/>
        <w:rPr>
          <w:rFonts w:ascii="Times New Roman" w:hAnsi="Times New Roman" w:eastAsia="Times New Roman" w:cs="Times New Roman"/>
        </w:rPr>
      </w:pPr>
      <w:r>
        <w:rPr>
          <w:rFonts w:ascii="Times New Roman" w:hAnsi="Times New Roman" w:eastAsia="Times New Roman" w:cs="Times New Roman"/>
          <w:b/>
          <w:bCs/>
        </w:rPr>
        <w:t>3</w:t>
      </w:r>
      <w:r w:rsidRPr="00D93569" w:rsidR="000944C7">
        <w:rPr>
          <w:rFonts w:ascii="Times New Roman" w:hAnsi="Times New Roman" w:eastAsia="Times New Roman" w:cs="Times New Roman"/>
          <w:b/>
          <w:bCs/>
        </w:rPr>
        <w:t>)</w:t>
      </w:r>
      <w:r w:rsidR="000944C7">
        <w:rPr>
          <w:rFonts w:ascii="Times New Roman" w:hAnsi="Times New Roman" w:eastAsia="Times New Roman" w:cs="Times New Roman"/>
        </w:rPr>
        <w:t xml:space="preserve"> paragrahvi 70 </w:t>
      </w:r>
      <w:r w:rsidR="00F65516">
        <w:rPr>
          <w:rFonts w:ascii="Times New Roman" w:hAnsi="Times New Roman" w:eastAsia="Times New Roman" w:cs="Times New Roman"/>
        </w:rPr>
        <w:t>täiendatakse lõi</w:t>
      </w:r>
      <w:r w:rsidR="00817930">
        <w:rPr>
          <w:rFonts w:ascii="Times New Roman" w:hAnsi="Times New Roman" w:eastAsia="Times New Roman" w:cs="Times New Roman"/>
        </w:rPr>
        <w:t>gete</w:t>
      </w:r>
      <w:r w:rsidR="00F65516">
        <w:rPr>
          <w:rFonts w:ascii="Times New Roman" w:hAnsi="Times New Roman" w:eastAsia="Times New Roman" w:cs="Times New Roman"/>
        </w:rPr>
        <w:t xml:space="preserve">ga </w:t>
      </w:r>
      <w:r w:rsidRPr="451E1DCA" w:rsidR="139D025C">
        <w:rPr>
          <w:rFonts w:ascii="Times New Roman" w:hAnsi="Times New Roman" w:eastAsia="Times New Roman" w:cs="Times New Roman"/>
        </w:rPr>
        <w:t>3</w:t>
      </w:r>
      <w:r w:rsidRPr="451E1DCA" w:rsidR="2183BBF1">
        <w:rPr>
          <w:rFonts w:ascii="Times New Roman" w:hAnsi="Times New Roman" w:eastAsia="Times New Roman" w:cs="Times New Roman"/>
          <w:vertAlign w:val="superscript"/>
        </w:rPr>
        <w:t>1</w:t>
      </w:r>
      <w:r w:rsidRPr="451E1DCA" w:rsidR="67ABE854">
        <w:rPr>
          <w:rFonts w:ascii="Times New Roman" w:hAnsi="Times New Roman" w:eastAsia="Times New Roman" w:cs="Times New Roman"/>
          <w:vertAlign w:val="superscript"/>
        </w:rPr>
        <w:t xml:space="preserve"> </w:t>
      </w:r>
      <w:r w:rsidRPr="0020257E" w:rsidR="67ABE854">
        <w:rPr>
          <w:rFonts w:ascii="Times New Roman" w:hAnsi="Times New Roman" w:eastAsia="Times New Roman" w:cs="Times New Roman"/>
        </w:rPr>
        <w:t xml:space="preserve">ja </w:t>
      </w:r>
      <w:r w:rsidRPr="451E1DCA" w:rsidR="139D025C">
        <w:rPr>
          <w:rFonts w:ascii="Times New Roman" w:hAnsi="Times New Roman" w:eastAsia="Times New Roman" w:cs="Times New Roman"/>
        </w:rPr>
        <w:t>3</w:t>
      </w:r>
      <w:r w:rsidRPr="451E1DCA" w:rsidR="2EF60728">
        <w:rPr>
          <w:rFonts w:ascii="Times New Roman" w:hAnsi="Times New Roman" w:eastAsia="Times New Roman" w:cs="Times New Roman"/>
          <w:vertAlign w:val="superscript"/>
        </w:rPr>
        <w:t>2</w:t>
      </w:r>
      <w:r w:rsidR="007170FF">
        <w:rPr>
          <w:rFonts w:ascii="Times New Roman" w:hAnsi="Times New Roman" w:eastAsia="Times New Roman" w:cs="Times New Roman"/>
        </w:rPr>
        <w:t xml:space="preserve"> </w:t>
      </w:r>
      <w:r w:rsidR="00F65516">
        <w:rPr>
          <w:rFonts w:ascii="Times New Roman" w:hAnsi="Times New Roman" w:eastAsia="Times New Roman" w:cs="Times New Roman"/>
        </w:rPr>
        <w:t>järgmises sõnastuses:</w:t>
      </w:r>
    </w:p>
    <w:p w:rsidR="00F65516" w:rsidP="00223D13" w:rsidRDefault="00F65516" w14:paraId="6347C9EA" w14:textId="77777777">
      <w:pPr>
        <w:spacing w:after="0" w:line="240" w:lineRule="auto"/>
        <w:jc w:val="both"/>
        <w:rPr>
          <w:rFonts w:ascii="Times New Roman" w:hAnsi="Times New Roman" w:eastAsia="Times New Roman" w:cs="Times New Roman"/>
        </w:rPr>
      </w:pPr>
    </w:p>
    <w:p w:rsidR="0089514A" w:rsidP="00223D13" w:rsidRDefault="4704E8D8" w14:paraId="313F46D3" w14:textId="461CC569" w14:noSpellErr="1">
      <w:pPr>
        <w:spacing w:after="0" w:line="240" w:lineRule="auto"/>
        <w:jc w:val="both"/>
        <w:rPr>
          <w:rFonts w:ascii="Times New Roman" w:hAnsi="Times New Roman" w:eastAsia="Times New Roman" w:cs="Times New Roman"/>
          <w:u w:val="single"/>
        </w:rPr>
      </w:pPr>
      <w:commentRangeStart w:id="1995846165"/>
      <w:r w:rsidRPr="38C0310A" w:rsidR="4704E8D8">
        <w:rPr>
          <w:rFonts w:ascii="Times New Roman" w:hAnsi="Times New Roman" w:eastAsia="Times New Roman" w:cs="Times New Roman"/>
        </w:rPr>
        <w:t>„(3</w:t>
      </w:r>
      <w:r w:rsidRPr="38C0310A" w:rsidR="4704E8D8">
        <w:rPr>
          <w:rFonts w:ascii="Times New Roman" w:hAnsi="Times New Roman" w:eastAsia="Times New Roman" w:cs="Times New Roman"/>
          <w:vertAlign w:val="superscript"/>
        </w:rPr>
        <w:t>1</w:t>
      </w:r>
      <w:r w:rsidRPr="38C0310A" w:rsidR="4704E8D8">
        <w:rPr>
          <w:rFonts w:ascii="Times New Roman" w:hAnsi="Times New Roman" w:eastAsia="Times New Roman" w:cs="Times New Roman"/>
        </w:rPr>
        <w:t>) Tervishoiuteenus</w:t>
      </w:r>
      <w:r w:rsidRPr="38C0310A" w:rsidR="001D53D5">
        <w:rPr>
          <w:rFonts w:ascii="Times New Roman" w:hAnsi="Times New Roman" w:eastAsia="Times New Roman" w:cs="Times New Roman"/>
        </w:rPr>
        <w:t>t</w:t>
      </w:r>
      <w:r w:rsidRPr="38C0310A" w:rsidR="4704E8D8">
        <w:rPr>
          <w:rFonts w:ascii="Times New Roman" w:hAnsi="Times New Roman" w:eastAsia="Times New Roman" w:cs="Times New Roman"/>
        </w:rPr>
        <w:t>e loetelu</w:t>
      </w:r>
      <w:r w:rsidRPr="38C0310A" w:rsidR="43A880D4">
        <w:rPr>
          <w:rFonts w:ascii="Times New Roman" w:hAnsi="Times New Roman" w:eastAsia="Times New Roman" w:cs="Times New Roman"/>
        </w:rPr>
        <w:t>s</w:t>
      </w:r>
      <w:r w:rsidRPr="38C0310A" w:rsidR="4704E8D8">
        <w:rPr>
          <w:rFonts w:ascii="Times New Roman" w:hAnsi="Times New Roman" w:eastAsia="Times New Roman" w:cs="Times New Roman"/>
        </w:rPr>
        <w:t xml:space="preserve"> kehtestatakse erialad</w:t>
      </w:r>
      <w:r w:rsidRPr="38C0310A" w:rsidR="00200576">
        <w:rPr>
          <w:rFonts w:ascii="Times New Roman" w:hAnsi="Times New Roman" w:eastAsia="Times New Roman" w:cs="Times New Roman"/>
        </w:rPr>
        <w:t>e loetelu</w:t>
      </w:r>
      <w:r w:rsidRPr="38C0310A" w:rsidR="00272F1F">
        <w:rPr>
          <w:rFonts w:ascii="Times New Roman" w:hAnsi="Times New Roman" w:eastAsia="Times New Roman" w:cs="Times New Roman"/>
        </w:rPr>
        <w:t>,</w:t>
      </w:r>
      <w:r w:rsidRPr="38C0310A" w:rsidR="4704E8D8">
        <w:rPr>
          <w:rFonts w:ascii="Times New Roman" w:hAnsi="Times New Roman" w:eastAsia="Times New Roman" w:cs="Times New Roman"/>
        </w:rPr>
        <w:t xml:space="preserve"> mille puhul</w:t>
      </w:r>
      <w:r w:rsidRPr="38C0310A" w:rsidR="5F737F67">
        <w:rPr>
          <w:rFonts w:ascii="Times New Roman" w:hAnsi="Times New Roman" w:eastAsia="Times New Roman" w:cs="Times New Roman"/>
        </w:rPr>
        <w:t xml:space="preserve"> </w:t>
      </w:r>
      <w:r w:rsidRPr="38C0310A" w:rsidR="4704E8D8">
        <w:rPr>
          <w:rFonts w:ascii="Times New Roman" w:hAnsi="Times New Roman" w:eastAsia="Times New Roman" w:cs="Times New Roman"/>
        </w:rPr>
        <w:t>e-konsultatsioon on</w:t>
      </w:r>
      <w:r w:rsidRPr="38C0310A" w:rsidR="5B8F5233">
        <w:rPr>
          <w:rFonts w:ascii="Times New Roman" w:hAnsi="Times New Roman" w:eastAsia="Times New Roman" w:cs="Times New Roman"/>
        </w:rPr>
        <w:t xml:space="preserve"> </w:t>
      </w:r>
      <w:r w:rsidRPr="38C0310A" w:rsidR="36CCA346">
        <w:rPr>
          <w:rFonts w:ascii="Times New Roman" w:hAnsi="Times New Roman" w:eastAsia="Times New Roman" w:cs="Times New Roman"/>
        </w:rPr>
        <w:t>teenusele suunamisel</w:t>
      </w:r>
      <w:r w:rsidRPr="38C0310A" w:rsidR="4704E8D8">
        <w:rPr>
          <w:rFonts w:ascii="Times New Roman" w:hAnsi="Times New Roman" w:eastAsia="Times New Roman" w:cs="Times New Roman"/>
        </w:rPr>
        <w:t xml:space="preserve"> kohustuslik</w:t>
      </w:r>
      <w:commentRangeEnd w:id="1995846165"/>
      <w:r>
        <w:rPr>
          <w:rStyle w:val="CommentReference"/>
        </w:rPr>
        <w:commentReference w:id="1995846165"/>
      </w:r>
      <w:r w:rsidRPr="38C0310A" w:rsidR="4704E8D8">
        <w:rPr>
          <w:rFonts w:ascii="Times New Roman" w:hAnsi="Times New Roman" w:eastAsia="Times New Roman" w:cs="Times New Roman"/>
        </w:rPr>
        <w:t xml:space="preserve">. </w:t>
      </w:r>
      <w:r w:rsidRPr="38C0310A" w:rsidR="6B454E8E">
        <w:rPr>
          <w:rFonts w:ascii="Times New Roman" w:hAnsi="Times New Roman" w:eastAsia="Times New Roman" w:cs="Times New Roman"/>
          <w:u w:val="single"/>
        </w:rPr>
        <w:t xml:space="preserve">  </w:t>
      </w:r>
    </w:p>
    <w:p w:rsidR="008A2851" w:rsidP="00223D13" w:rsidRDefault="60F3325C" w14:paraId="5C3E6058" w14:textId="57B76234">
      <w:pPr>
        <w:spacing w:after="0" w:line="240" w:lineRule="auto"/>
        <w:jc w:val="both"/>
        <w:rPr>
          <w:rFonts w:ascii="Times New Roman" w:hAnsi="Times New Roman" w:eastAsia="Times New Roman" w:cs="Times New Roman"/>
        </w:rPr>
      </w:pPr>
      <w:r w:rsidRPr="2FC9C40F">
        <w:rPr>
          <w:rFonts w:eastAsiaTheme="majorEastAsia"/>
          <w:sz w:val="22"/>
          <w:szCs w:val="22"/>
        </w:rPr>
        <w:t xml:space="preserve"> </w:t>
      </w:r>
      <w:r w:rsidRPr="2FC9C40F">
        <w:rPr>
          <w:rFonts w:ascii="Times New Roman" w:hAnsi="Times New Roman" w:eastAsia="Times New Roman" w:cs="Times New Roman"/>
          <w:u w:val="single"/>
        </w:rPr>
        <w:t xml:space="preserve"> </w:t>
      </w:r>
    </w:p>
    <w:p w:rsidR="007170FF" w:rsidP="00223D13" w:rsidRDefault="0DD01F37" w14:paraId="77760CBA" w14:textId="482DEC4F">
      <w:pPr>
        <w:spacing w:after="0" w:line="240" w:lineRule="auto"/>
        <w:jc w:val="both"/>
        <w:rPr>
          <w:rFonts w:ascii="Times New Roman" w:hAnsi="Times New Roman" w:eastAsia="Times New Roman" w:cs="Times New Roman"/>
        </w:rPr>
      </w:pPr>
      <w:commentRangeStart w:id="1665062729"/>
      <w:r w:rsidRPr="38C0310A" w:rsidR="0DD01F37">
        <w:rPr>
          <w:rFonts w:ascii="Times New Roman" w:hAnsi="Times New Roman" w:eastAsia="Times New Roman" w:cs="Times New Roman"/>
        </w:rPr>
        <w:t>(3</w:t>
      </w:r>
      <w:r w:rsidRPr="38C0310A" w:rsidR="0DD01F37">
        <w:rPr>
          <w:rFonts w:ascii="Times New Roman" w:hAnsi="Times New Roman" w:eastAsia="Times New Roman" w:cs="Times New Roman"/>
          <w:sz w:val="22"/>
          <w:szCs w:val="22"/>
          <w:vertAlign w:val="superscript"/>
        </w:rPr>
        <w:t>2</w:t>
      </w:r>
      <w:r w:rsidRPr="38C0310A" w:rsidR="4B6F1403">
        <w:rPr>
          <w:rFonts w:ascii="Times New Roman" w:hAnsi="Times New Roman" w:eastAsia="Times New Roman" w:cs="Times New Roman"/>
        </w:rPr>
        <w:t xml:space="preserve">) </w:t>
      </w:r>
      <w:commentRangeEnd w:id="1665062729"/>
      <w:r>
        <w:rPr>
          <w:rStyle w:val="CommentReference"/>
        </w:rPr>
        <w:commentReference w:id="1665062729"/>
      </w:r>
      <w:r w:rsidRPr="38C0310A" w:rsidR="4B6F1403">
        <w:rPr>
          <w:rFonts w:ascii="Times New Roman" w:hAnsi="Times New Roman" w:eastAsia="Times New Roman" w:cs="Times New Roman"/>
        </w:rPr>
        <w:t>E-konsultatsioo</w:t>
      </w:r>
      <w:r w:rsidRPr="38C0310A" w:rsidR="744CABDE">
        <w:rPr>
          <w:rFonts w:ascii="Times New Roman" w:hAnsi="Times New Roman" w:eastAsia="Times New Roman" w:cs="Times New Roman"/>
        </w:rPr>
        <w:t>n</w:t>
      </w:r>
      <w:r w:rsidRPr="38C0310A" w:rsidR="1F7F0417">
        <w:rPr>
          <w:rFonts w:ascii="Times New Roman" w:hAnsi="Times New Roman" w:eastAsia="Times New Roman" w:cs="Times New Roman"/>
        </w:rPr>
        <w:t xml:space="preserve"> </w:t>
      </w:r>
      <w:r w:rsidRPr="38C0310A" w:rsidR="26513710">
        <w:rPr>
          <w:rFonts w:ascii="Times New Roman" w:hAnsi="Times New Roman" w:eastAsia="Times New Roman" w:cs="Times New Roman"/>
        </w:rPr>
        <w:t>on</w:t>
      </w:r>
      <w:r w:rsidRPr="38C0310A" w:rsidR="4B6F1403">
        <w:rPr>
          <w:rFonts w:ascii="Times New Roman" w:hAnsi="Times New Roman" w:eastAsia="Times New Roman" w:cs="Times New Roman"/>
        </w:rPr>
        <w:t xml:space="preserve"> </w:t>
      </w:r>
      <w:r w:rsidRPr="38C0310A" w:rsidR="3A1C743B">
        <w:rPr>
          <w:rFonts w:ascii="Times New Roman" w:hAnsi="Times New Roman" w:eastAsia="Times New Roman" w:cs="Times New Roman"/>
        </w:rPr>
        <w:t>t</w:t>
      </w:r>
      <w:r w:rsidRPr="38C0310A" w:rsidR="280677EB">
        <w:rPr>
          <w:rFonts w:ascii="Times New Roman" w:hAnsi="Times New Roman" w:eastAsia="Times New Roman" w:cs="Times New Roman"/>
        </w:rPr>
        <w:t>ervis</w:t>
      </w:r>
      <w:r w:rsidRPr="38C0310A" w:rsidR="0011D691">
        <w:rPr>
          <w:rFonts w:ascii="Times New Roman" w:hAnsi="Times New Roman" w:eastAsia="Times New Roman" w:cs="Times New Roman"/>
        </w:rPr>
        <w:t>e</w:t>
      </w:r>
      <w:r w:rsidRPr="38C0310A" w:rsidR="280677EB">
        <w:rPr>
          <w:rFonts w:ascii="Times New Roman" w:hAnsi="Times New Roman" w:eastAsia="Times New Roman" w:cs="Times New Roman"/>
        </w:rPr>
        <w:t xml:space="preserve"> </w:t>
      </w:r>
      <w:r w:rsidRPr="38C0310A" w:rsidR="3A1C743B">
        <w:rPr>
          <w:rFonts w:ascii="Times New Roman" w:hAnsi="Times New Roman" w:eastAsia="Times New Roman" w:cs="Times New Roman"/>
        </w:rPr>
        <w:t>i</w:t>
      </w:r>
      <w:r w:rsidRPr="38C0310A" w:rsidR="280677EB">
        <w:rPr>
          <w:rFonts w:ascii="Times New Roman" w:hAnsi="Times New Roman" w:eastAsia="Times New Roman" w:cs="Times New Roman"/>
        </w:rPr>
        <w:t xml:space="preserve">nfosüsteemi vahendusel </w:t>
      </w:r>
      <w:r w:rsidRPr="38C0310A" w:rsidR="0022170F">
        <w:rPr>
          <w:rFonts w:ascii="Times New Roman" w:hAnsi="Times New Roman" w:eastAsia="Times New Roman" w:cs="Times New Roman"/>
        </w:rPr>
        <w:t xml:space="preserve">toimuv </w:t>
      </w:r>
      <w:r w:rsidRPr="38C0310A" w:rsidR="009B4D0D">
        <w:rPr>
          <w:rFonts w:ascii="Times New Roman" w:hAnsi="Times New Roman" w:eastAsia="Times New Roman" w:cs="Times New Roman"/>
        </w:rPr>
        <w:t xml:space="preserve">tervishoiutöötajate </w:t>
      </w:r>
      <w:r w:rsidRPr="38C0310A" w:rsidR="4B6F1403">
        <w:rPr>
          <w:rFonts w:ascii="Times New Roman" w:hAnsi="Times New Roman" w:eastAsia="Times New Roman" w:cs="Times New Roman"/>
        </w:rPr>
        <w:t xml:space="preserve">vaheline </w:t>
      </w:r>
      <w:r w:rsidRPr="38C0310A" w:rsidR="2914C937">
        <w:rPr>
          <w:rFonts w:ascii="Times New Roman" w:hAnsi="Times New Roman" w:eastAsia="Times New Roman" w:cs="Times New Roman"/>
        </w:rPr>
        <w:t>nõustamine</w:t>
      </w:r>
      <w:r w:rsidRPr="38C0310A" w:rsidR="43258DFD">
        <w:rPr>
          <w:rFonts w:ascii="Times New Roman" w:hAnsi="Times New Roman" w:eastAsia="Times New Roman" w:cs="Times New Roman"/>
        </w:rPr>
        <w:t xml:space="preserve"> </w:t>
      </w:r>
      <w:r w:rsidRPr="38C0310A" w:rsidR="00705869">
        <w:rPr>
          <w:rFonts w:ascii="Times New Roman" w:hAnsi="Times New Roman" w:eastAsia="Times New Roman" w:cs="Times New Roman"/>
        </w:rPr>
        <w:t xml:space="preserve">seoses kindlustatud isiku tervisega </w:t>
      </w:r>
      <w:r w:rsidRPr="38C0310A" w:rsidR="00440693">
        <w:rPr>
          <w:rFonts w:ascii="Times New Roman" w:hAnsi="Times New Roman" w:eastAsia="Times New Roman" w:cs="Times New Roman"/>
        </w:rPr>
        <w:t xml:space="preserve">e-konsultatsiooni saatekirja alusel </w:t>
      </w:r>
      <w:r w:rsidRPr="38C0310A" w:rsidR="4B6F1403">
        <w:rPr>
          <w:rFonts w:ascii="Times New Roman" w:hAnsi="Times New Roman" w:eastAsia="Times New Roman" w:cs="Times New Roman"/>
        </w:rPr>
        <w:t>haiguse diagnoosi täpsustami</w:t>
      </w:r>
      <w:r w:rsidRPr="38C0310A" w:rsidR="008C028B">
        <w:rPr>
          <w:rFonts w:ascii="Times New Roman" w:hAnsi="Times New Roman" w:eastAsia="Times New Roman" w:cs="Times New Roman"/>
        </w:rPr>
        <w:t>seks</w:t>
      </w:r>
      <w:r w:rsidRPr="38C0310A" w:rsidR="540911C0">
        <w:rPr>
          <w:rFonts w:ascii="Times New Roman" w:hAnsi="Times New Roman" w:eastAsia="Times New Roman" w:cs="Times New Roman"/>
        </w:rPr>
        <w:t xml:space="preserve"> või</w:t>
      </w:r>
      <w:r w:rsidRPr="38C0310A" w:rsidR="4B6F1403">
        <w:rPr>
          <w:rFonts w:ascii="Times New Roman" w:hAnsi="Times New Roman" w:eastAsia="Times New Roman" w:cs="Times New Roman"/>
        </w:rPr>
        <w:t xml:space="preserve"> uuringute ja ravi määrami</w:t>
      </w:r>
      <w:r w:rsidRPr="38C0310A" w:rsidR="0085529B">
        <w:rPr>
          <w:rFonts w:ascii="Times New Roman" w:hAnsi="Times New Roman" w:eastAsia="Times New Roman" w:cs="Times New Roman"/>
        </w:rPr>
        <w:t>seks</w:t>
      </w:r>
      <w:r w:rsidRPr="38C0310A" w:rsidR="4B6F1403">
        <w:rPr>
          <w:rFonts w:ascii="Times New Roman" w:hAnsi="Times New Roman" w:eastAsia="Times New Roman" w:cs="Times New Roman"/>
        </w:rPr>
        <w:t xml:space="preserve">, mille tulemusena konsulteeriv </w:t>
      </w:r>
      <w:r w:rsidRPr="38C0310A" w:rsidR="0085529B">
        <w:rPr>
          <w:rFonts w:ascii="Times New Roman" w:hAnsi="Times New Roman" w:eastAsia="Times New Roman" w:cs="Times New Roman"/>
        </w:rPr>
        <w:t>tervishoiutöötaja</w:t>
      </w:r>
      <w:r w:rsidRPr="38C0310A" w:rsidR="10681BD4">
        <w:rPr>
          <w:rFonts w:ascii="Times New Roman" w:hAnsi="Times New Roman" w:eastAsia="Times New Roman" w:cs="Times New Roman"/>
        </w:rPr>
        <w:t xml:space="preserve"> </w:t>
      </w:r>
      <w:r w:rsidRPr="38C0310A" w:rsidR="4B6F1403">
        <w:rPr>
          <w:rFonts w:ascii="Times New Roman" w:hAnsi="Times New Roman" w:eastAsia="Times New Roman" w:cs="Times New Roman"/>
        </w:rPr>
        <w:t xml:space="preserve">nõustab juhtumi osas kirjalikult või määrab vajadusel kindlustatud isikule vastuvõtu aja eriarstiabi </w:t>
      </w:r>
      <w:r w:rsidRPr="38C0310A" w:rsidR="600404D4">
        <w:rPr>
          <w:rFonts w:ascii="Times New Roman" w:hAnsi="Times New Roman" w:eastAsia="Times New Roman" w:cs="Times New Roman"/>
        </w:rPr>
        <w:t xml:space="preserve">või </w:t>
      </w:r>
      <w:r w:rsidRPr="38C0310A" w:rsidR="600404D4">
        <w:rPr>
          <w:rFonts w:ascii="Times New Roman" w:hAnsi="Times New Roman" w:eastAsia="Times New Roman" w:cs="Times New Roman"/>
        </w:rPr>
        <w:t>õendusabi</w:t>
      </w:r>
      <w:r w:rsidRPr="38C0310A" w:rsidR="600404D4">
        <w:rPr>
          <w:rFonts w:ascii="Times New Roman" w:hAnsi="Times New Roman" w:eastAsia="Times New Roman" w:cs="Times New Roman"/>
        </w:rPr>
        <w:t xml:space="preserve"> </w:t>
      </w:r>
      <w:r w:rsidRPr="38C0310A" w:rsidR="4B6F1403">
        <w:rPr>
          <w:rFonts w:ascii="Times New Roman" w:hAnsi="Times New Roman" w:eastAsia="Times New Roman" w:cs="Times New Roman"/>
        </w:rPr>
        <w:t>osutamiseks</w:t>
      </w:r>
      <w:r w:rsidRPr="38C0310A" w:rsidR="05659955">
        <w:rPr>
          <w:rFonts w:ascii="Times New Roman" w:hAnsi="Times New Roman" w:eastAsia="Times New Roman" w:cs="Times New Roman"/>
        </w:rPr>
        <w:t>.</w:t>
      </w:r>
      <w:r w:rsidRPr="38C0310A" w:rsidR="48B94B86">
        <w:rPr>
          <w:rFonts w:ascii="Times New Roman" w:hAnsi="Times New Roman" w:eastAsia="Times New Roman" w:cs="Times New Roman"/>
        </w:rPr>
        <w:t>“</w:t>
      </w:r>
      <w:r w:rsidRPr="38C0310A" w:rsidR="0803028D">
        <w:rPr>
          <w:rFonts w:ascii="Times New Roman" w:hAnsi="Times New Roman" w:eastAsia="Times New Roman" w:cs="Times New Roman"/>
        </w:rPr>
        <w:t>;</w:t>
      </w:r>
    </w:p>
    <w:p w:rsidR="007170FF" w:rsidP="00223D13" w:rsidRDefault="007170FF" w14:paraId="6095B010" w14:textId="5B4D76C6">
      <w:pPr>
        <w:spacing w:after="0" w:line="240" w:lineRule="auto"/>
        <w:jc w:val="both"/>
        <w:rPr>
          <w:rFonts w:ascii="Times New Roman" w:hAnsi="Times New Roman" w:eastAsia="Times New Roman" w:cs="Times New Roman"/>
        </w:rPr>
      </w:pPr>
    </w:p>
    <w:p w:rsidR="005F3E9A" w:rsidP="00223D13" w:rsidRDefault="00074421" w14:paraId="56ED8D9B" w14:textId="295C07E9">
      <w:pPr>
        <w:spacing w:after="0" w:line="240" w:lineRule="auto"/>
        <w:jc w:val="both"/>
        <w:rPr>
          <w:rFonts w:ascii="Times New Roman" w:hAnsi="Times New Roman" w:eastAsia="Times New Roman" w:cs="Times New Roman"/>
        </w:rPr>
      </w:pPr>
      <w:r>
        <w:rPr>
          <w:rFonts w:ascii="Times New Roman" w:hAnsi="Times New Roman" w:eastAsia="Times New Roman" w:cs="Times New Roman"/>
          <w:b/>
          <w:bCs/>
        </w:rPr>
        <w:t>4</w:t>
      </w:r>
      <w:r w:rsidR="0098463B">
        <w:rPr>
          <w:rFonts w:ascii="Times New Roman" w:hAnsi="Times New Roman" w:eastAsia="Times New Roman" w:cs="Times New Roman"/>
          <w:b/>
          <w:bCs/>
        </w:rPr>
        <w:t>)</w:t>
      </w:r>
      <w:r w:rsidR="005F3E9A">
        <w:rPr>
          <w:rFonts w:ascii="Times New Roman" w:hAnsi="Times New Roman" w:eastAsia="Times New Roman" w:cs="Times New Roman"/>
        </w:rPr>
        <w:t xml:space="preserve"> paragrahvi 70 lõiget 5 täiendatakse punktiga 1</w:t>
      </w:r>
      <w:r w:rsidRPr="00283002" w:rsidR="005F3E9A">
        <w:rPr>
          <w:rFonts w:ascii="Times New Roman" w:hAnsi="Times New Roman" w:eastAsia="Times New Roman" w:cs="Times New Roman"/>
          <w:vertAlign w:val="superscript"/>
        </w:rPr>
        <w:t>1</w:t>
      </w:r>
      <w:r w:rsidR="005F3E9A">
        <w:rPr>
          <w:rFonts w:ascii="Times New Roman" w:hAnsi="Times New Roman" w:eastAsia="Times New Roman" w:cs="Times New Roman"/>
        </w:rPr>
        <w:t xml:space="preserve"> järgmises sõnastuses:</w:t>
      </w:r>
    </w:p>
    <w:p w:rsidR="005F3E9A" w:rsidP="00223D13" w:rsidRDefault="005F3E9A" w14:paraId="725E4521" w14:textId="77777777">
      <w:pPr>
        <w:spacing w:after="0" w:line="240" w:lineRule="auto"/>
        <w:jc w:val="both"/>
        <w:rPr>
          <w:rFonts w:ascii="Times New Roman" w:hAnsi="Times New Roman" w:eastAsia="Times New Roman" w:cs="Times New Roman"/>
        </w:rPr>
      </w:pPr>
    </w:p>
    <w:p w:rsidR="005F3E9A" w:rsidP="00223D13" w:rsidRDefault="05771037" w14:paraId="258EEA51" w14:textId="79998625">
      <w:pPr>
        <w:spacing w:after="0" w:line="240" w:lineRule="auto"/>
        <w:jc w:val="both"/>
        <w:rPr>
          <w:rFonts w:ascii="Times New Roman" w:hAnsi="Times New Roman" w:eastAsia="Times New Roman" w:cs="Times New Roman"/>
        </w:rPr>
      </w:pPr>
      <w:r w:rsidRPr="045FB8BE">
        <w:rPr>
          <w:rFonts w:ascii="Times New Roman" w:hAnsi="Times New Roman" w:eastAsia="Times New Roman" w:cs="Times New Roman"/>
        </w:rPr>
        <w:t>„1</w:t>
      </w:r>
      <w:r w:rsidRPr="045FB8BE">
        <w:rPr>
          <w:rFonts w:ascii="Times New Roman" w:hAnsi="Times New Roman" w:eastAsia="Times New Roman" w:cs="Times New Roman"/>
          <w:vertAlign w:val="superscript"/>
        </w:rPr>
        <w:t>1</w:t>
      </w:r>
      <w:r w:rsidRPr="045FB8BE">
        <w:rPr>
          <w:rFonts w:ascii="Times New Roman" w:hAnsi="Times New Roman" w:eastAsia="Times New Roman" w:cs="Times New Roman"/>
        </w:rPr>
        <w:t>) ambulatoorset eriarstiabi osutatakse kindlustatud isikule e-konsultatsioonina</w:t>
      </w:r>
      <w:r w:rsidRPr="045FB8BE" w:rsidR="6639BBEF">
        <w:rPr>
          <w:rFonts w:ascii="Times New Roman" w:hAnsi="Times New Roman" w:eastAsia="Times New Roman" w:cs="Times New Roman"/>
        </w:rPr>
        <w:t>.</w:t>
      </w:r>
      <w:r w:rsidRPr="045FB8BE" w:rsidR="5D07BC46">
        <w:rPr>
          <w:rFonts w:ascii="Times New Roman" w:hAnsi="Times New Roman" w:eastAsia="Times New Roman" w:cs="Times New Roman"/>
        </w:rPr>
        <w:t>“</w:t>
      </w:r>
      <w:r w:rsidR="00EF520F">
        <w:rPr>
          <w:rFonts w:ascii="Times New Roman" w:hAnsi="Times New Roman" w:eastAsia="Times New Roman" w:cs="Times New Roman"/>
        </w:rPr>
        <w:t>.</w:t>
      </w:r>
    </w:p>
    <w:p w:rsidR="451E1DCA" w:rsidP="00223D13" w:rsidRDefault="451E1DCA" w14:paraId="71FE768B" w14:textId="028E3D8B">
      <w:pPr>
        <w:spacing w:after="0" w:line="240" w:lineRule="auto"/>
        <w:jc w:val="both"/>
        <w:rPr>
          <w:rFonts w:ascii="Times New Roman" w:hAnsi="Times New Roman" w:eastAsia="Times New Roman" w:cs="Times New Roman"/>
        </w:rPr>
      </w:pPr>
    </w:p>
    <w:p w:rsidR="09C2D81F" w:rsidP="00223D13" w:rsidRDefault="71E07DC5" w14:paraId="161ACF01" w14:textId="7EBC0804">
      <w:pPr>
        <w:spacing w:after="0" w:line="240" w:lineRule="auto"/>
        <w:jc w:val="both"/>
        <w:rPr>
          <w:rFonts w:ascii="Times New Roman" w:hAnsi="Times New Roman" w:cs="Times New Roman"/>
          <w:b/>
          <w:bCs/>
        </w:rPr>
      </w:pPr>
      <w:r w:rsidRPr="79F363A9">
        <w:rPr>
          <w:rFonts w:ascii="Times New Roman" w:hAnsi="Times New Roman" w:cs="Times New Roman"/>
          <w:b/>
          <w:bCs/>
        </w:rPr>
        <w:t>§ 2. Seaduse jõustumine</w:t>
      </w:r>
    </w:p>
    <w:p w:rsidR="3FF27EDA" w:rsidP="00223D13" w:rsidRDefault="3FF27EDA" w14:paraId="165007EB" w14:textId="3B2DAB7F">
      <w:pPr>
        <w:spacing w:after="0" w:line="240" w:lineRule="auto"/>
        <w:jc w:val="both"/>
        <w:rPr>
          <w:rFonts w:ascii="Times New Roman" w:hAnsi="Times New Roman" w:cs="Times New Roman"/>
          <w:highlight w:val="yellow"/>
        </w:rPr>
      </w:pPr>
    </w:p>
    <w:p w:rsidR="4828E0AC" w:rsidP="00223D13" w:rsidRDefault="002E4B6E" w14:paraId="04B56290" w14:textId="3079F0A8">
      <w:pPr>
        <w:spacing w:after="0" w:line="240" w:lineRule="auto"/>
        <w:jc w:val="both"/>
        <w:rPr>
          <w:rFonts w:ascii="Times New Roman" w:hAnsi="Times New Roman" w:cs="Times New Roman"/>
        </w:rPr>
      </w:pPr>
      <w:r>
        <w:rPr>
          <w:rFonts w:ascii="Times New Roman" w:hAnsi="Times New Roman" w:cs="Times New Roman"/>
        </w:rPr>
        <w:t>(</w:t>
      </w:r>
      <w:r w:rsidRPr="045FB8BE" w:rsidR="497150B4">
        <w:rPr>
          <w:rFonts w:ascii="Times New Roman" w:hAnsi="Times New Roman" w:cs="Times New Roman"/>
        </w:rPr>
        <w:t xml:space="preserve">1) </w:t>
      </w:r>
      <w:r w:rsidRPr="045FB8BE" w:rsidR="5F4BF1C6">
        <w:rPr>
          <w:rFonts w:ascii="Times New Roman" w:hAnsi="Times New Roman" w:cs="Times New Roman"/>
        </w:rPr>
        <w:t>Käesolev seadus</w:t>
      </w:r>
      <w:r w:rsidRPr="045FB8BE" w:rsidR="1A66B75F">
        <w:rPr>
          <w:rFonts w:ascii="Times New Roman" w:hAnsi="Times New Roman" w:cs="Times New Roman"/>
        </w:rPr>
        <w:t xml:space="preserve"> </w:t>
      </w:r>
      <w:r w:rsidRPr="045FB8BE" w:rsidR="5F4BF1C6">
        <w:rPr>
          <w:rFonts w:ascii="Times New Roman" w:hAnsi="Times New Roman" w:cs="Times New Roman"/>
        </w:rPr>
        <w:t>jõustu</w:t>
      </w:r>
      <w:r w:rsidRPr="045FB8BE" w:rsidR="023BEA21">
        <w:rPr>
          <w:rFonts w:ascii="Times New Roman" w:hAnsi="Times New Roman" w:cs="Times New Roman"/>
        </w:rPr>
        <w:t>b</w:t>
      </w:r>
      <w:r w:rsidRPr="045FB8BE" w:rsidR="5F4BF1C6">
        <w:rPr>
          <w:rFonts w:ascii="Times New Roman" w:hAnsi="Times New Roman" w:cs="Times New Roman"/>
        </w:rPr>
        <w:t xml:space="preserve"> 202</w:t>
      </w:r>
      <w:r w:rsidRPr="045FB8BE" w:rsidR="023BEA21">
        <w:rPr>
          <w:rFonts w:ascii="Times New Roman" w:hAnsi="Times New Roman" w:cs="Times New Roman"/>
        </w:rPr>
        <w:t>6</w:t>
      </w:r>
      <w:r w:rsidRPr="045FB8BE" w:rsidR="5F4BF1C6">
        <w:rPr>
          <w:rFonts w:ascii="Times New Roman" w:hAnsi="Times New Roman" w:cs="Times New Roman"/>
        </w:rPr>
        <w:t xml:space="preserve">. aasta 1. </w:t>
      </w:r>
      <w:r w:rsidR="00244907">
        <w:rPr>
          <w:rFonts w:ascii="Times New Roman" w:hAnsi="Times New Roman" w:cs="Times New Roman"/>
        </w:rPr>
        <w:t>aprillil</w:t>
      </w:r>
      <w:r w:rsidRPr="045FB8BE" w:rsidR="5321C237">
        <w:rPr>
          <w:rFonts w:ascii="Times New Roman" w:hAnsi="Times New Roman" w:cs="Times New Roman"/>
        </w:rPr>
        <w:t>.</w:t>
      </w:r>
    </w:p>
    <w:p w:rsidR="00C60E5E" w:rsidP="00223D13" w:rsidRDefault="00C60E5E" w14:paraId="1D9D3676" w14:textId="77777777">
      <w:pPr>
        <w:spacing w:after="0" w:line="240" w:lineRule="auto"/>
        <w:jc w:val="both"/>
        <w:rPr>
          <w:rFonts w:ascii="Times New Roman" w:hAnsi="Times New Roman" w:cs="Times New Roman"/>
        </w:rPr>
      </w:pPr>
    </w:p>
    <w:p w:rsidRPr="008824AE" w:rsidR="00C60E5E" w:rsidP="00223D13" w:rsidRDefault="002E4B6E" w14:paraId="1DE1AA1F" w14:textId="41A3E7C5" w14:noSpellErr="1">
      <w:pPr>
        <w:spacing w:after="0" w:line="240" w:lineRule="auto"/>
        <w:jc w:val="both"/>
        <w:rPr>
          <w:rFonts w:ascii="Times New Roman" w:hAnsi="Times New Roman" w:cs="Times New Roman"/>
        </w:rPr>
      </w:pPr>
      <w:r w:rsidRPr="38C0310A" w:rsidR="002E4B6E">
        <w:rPr>
          <w:rFonts w:ascii="Times New Roman" w:hAnsi="Times New Roman" w:cs="Times New Roman"/>
        </w:rPr>
        <w:t>(</w:t>
      </w:r>
      <w:r w:rsidRPr="38C0310A" w:rsidR="00C60E5E">
        <w:rPr>
          <w:rFonts w:ascii="Times New Roman" w:hAnsi="Times New Roman" w:cs="Times New Roman"/>
        </w:rPr>
        <w:t xml:space="preserve">2) Käesoleva seaduse </w:t>
      </w:r>
      <w:commentRangeStart w:id="1353161264"/>
      <w:r w:rsidRPr="38C0310A" w:rsidR="00C60E5E">
        <w:rPr>
          <w:rFonts w:ascii="Times New Roman" w:hAnsi="Times New Roman" w:cs="Times New Roman"/>
        </w:rPr>
        <w:t>§</w:t>
      </w:r>
      <w:commentRangeEnd w:id="1353161264"/>
      <w:r>
        <w:rPr>
          <w:rStyle w:val="CommentReference"/>
        </w:rPr>
        <w:commentReference w:id="1353161264"/>
      </w:r>
      <w:del w:author="Johanna Maria Kosk - JUSTDIGI" w:date="2025-10-24T09:31:46.787Z" w:id="1040571559">
        <w:r w:rsidRPr="38C0310A" w:rsidDel="002E4B6E">
          <w:rPr>
            <w:rFonts w:ascii="Times New Roman" w:hAnsi="Times New Roman" w:cs="Times New Roman"/>
          </w:rPr>
          <w:delText>-i</w:delText>
        </w:r>
      </w:del>
      <w:r w:rsidRPr="38C0310A" w:rsidR="00C60E5E">
        <w:rPr>
          <w:rFonts w:ascii="Times New Roman" w:hAnsi="Times New Roman" w:cs="Times New Roman"/>
        </w:rPr>
        <w:t xml:space="preserve"> 1 punkt </w:t>
      </w:r>
      <w:r w:rsidRPr="38C0310A" w:rsidR="00BC7C32">
        <w:rPr>
          <w:rFonts w:ascii="Times New Roman" w:hAnsi="Times New Roman" w:cs="Times New Roman"/>
        </w:rPr>
        <w:t>2</w:t>
      </w:r>
      <w:r w:rsidRPr="38C0310A" w:rsidR="00C60E5E">
        <w:rPr>
          <w:rFonts w:ascii="Times New Roman" w:hAnsi="Times New Roman" w:cs="Times New Roman"/>
        </w:rPr>
        <w:t xml:space="preserve"> jõustub 2027. aasta 1. jaanuaril. </w:t>
      </w:r>
    </w:p>
    <w:p w:rsidR="3FF27EDA" w:rsidP="00223D13" w:rsidRDefault="3FF27EDA" w14:paraId="50FC2D5F" w14:textId="266F7062">
      <w:pPr>
        <w:spacing w:after="0" w:line="240" w:lineRule="auto"/>
        <w:jc w:val="both"/>
        <w:rPr>
          <w:rFonts w:ascii="Times New Roman" w:hAnsi="Times New Roman" w:cs="Times New Roman"/>
        </w:rPr>
      </w:pPr>
    </w:p>
    <w:p w:rsidR="3FF27EDA" w:rsidP="00223D13" w:rsidRDefault="3FF27EDA" w14:paraId="215F99AE" w14:textId="1362D0D7">
      <w:pPr>
        <w:spacing w:after="0" w:line="240" w:lineRule="auto"/>
        <w:jc w:val="both"/>
        <w:rPr>
          <w:rFonts w:ascii="Times New Roman" w:hAnsi="Times New Roman" w:cs="Times New Roman"/>
        </w:rPr>
      </w:pPr>
    </w:p>
    <w:p w:rsidR="3FF27EDA" w:rsidP="00223D13" w:rsidRDefault="3FF27EDA" w14:paraId="3F26D2FE" w14:textId="7C44B508">
      <w:pPr>
        <w:spacing w:after="0" w:line="240" w:lineRule="auto"/>
        <w:jc w:val="both"/>
        <w:rPr>
          <w:rFonts w:ascii="Times New Roman" w:hAnsi="Times New Roman" w:cs="Times New Roman"/>
          <w:color w:val="0070C0"/>
        </w:rPr>
      </w:pPr>
    </w:p>
    <w:p w:rsidR="1EC880BB" w:rsidP="00223D13" w:rsidRDefault="1EC880BB" w14:paraId="0433CF85" w14:textId="217F4BF6">
      <w:pP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 xml:space="preserve">Lauri </w:t>
      </w:r>
      <w:proofErr w:type="spellStart"/>
      <w:r w:rsidRPr="3FF27EDA">
        <w:rPr>
          <w:rFonts w:ascii="Times New Roman" w:hAnsi="Times New Roman" w:eastAsia="Times New Roman" w:cs="Times New Roman"/>
        </w:rPr>
        <w:t>Hussar</w:t>
      </w:r>
      <w:proofErr w:type="spellEnd"/>
    </w:p>
    <w:p w:rsidR="1EC880BB" w:rsidP="00223D13" w:rsidRDefault="1EC880BB" w14:paraId="1E705B86" w14:textId="1C166217">
      <w:pP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 xml:space="preserve">Riigikogu esimees </w:t>
      </w:r>
    </w:p>
    <w:p w:rsidR="3FF27EDA" w:rsidP="00223D13" w:rsidRDefault="3FF27EDA" w14:paraId="0FA38EF2" w14:textId="0FA4E5EE">
      <w:pPr>
        <w:spacing w:after="0" w:line="240" w:lineRule="auto"/>
        <w:jc w:val="both"/>
        <w:rPr>
          <w:rFonts w:ascii="Times New Roman" w:hAnsi="Times New Roman" w:eastAsia="Times New Roman" w:cs="Times New Roman"/>
        </w:rPr>
      </w:pPr>
    </w:p>
    <w:p w:rsidR="7152342C" w:rsidP="00223D13" w:rsidRDefault="7152342C" w14:paraId="7E2C1F3A" w14:textId="73C8A876">
      <w:pP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T</w:t>
      </w:r>
      <w:r w:rsidRPr="3FF27EDA" w:rsidR="1EC880BB">
        <w:rPr>
          <w:rFonts w:ascii="Times New Roman" w:hAnsi="Times New Roman" w:eastAsia="Times New Roman" w:cs="Times New Roman"/>
        </w:rPr>
        <w:t xml:space="preserve">allinn, </w:t>
      </w:r>
      <w:r w:rsidRPr="3FF27EDA" w:rsidR="3933723B">
        <w:rPr>
          <w:rFonts w:ascii="Times New Roman" w:hAnsi="Times New Roman" w:eastAsia="Times New Roman" w:cs="Times New Roman"/>
        </w:rPr>
        <w:t xml:space="preserve">                          </w:t>
      </w:r>
      <w:r w:rsidRPr="3FF27EDA" w:rsidR="1EC880BB">
        <w:rPr>
          <w:rFonts w:ascii="Times New Roman" w:hAnsi="Times New Roman" w:eastAsia="Times New Roman" w:cs="Times New Roman"/>
        </w:rPr>
        <w:t>202</w:t>
      </w:r>
      <w:r w:rsidRPr="3FF27EDA" w:rsidR="2FD0C651">
        <w:rPr>
          <w:rFonts w:ascii="Times New Roman" w:hAnsi="Times New Roman" w:eastAsia="Times New Roman" w:cs="Times New Roman"/>
        </w:rPr>
        <w:t>5</w:t>
      </w:r>
      <w:r w:rsidRPr="3FF27EDA" w:rsidR="1EC880BB">
        <w:rPr>
          <w:rFonts w:ascii="Times New Roman" w:hAnsi="Times New Roman" w:eastAsia="Times New Roman" w:cs="Times New Roman"/>
        </w:rPr>
        <w:t xml:space="preserve">. a. </w:t>
      </w:r>
    </w:p>
    <w:p w:rsidR="3FF27EDA" w:rsidP="00223D13" w:rsidRDefault="3FF27EDA" w14:paraId="6A9FCB09" w14:textId="12208E41">
      <w:pPr>
        <w:spacing w:after="0" w:line="240" w:lineRule="auto"/>
        <w:jc w:val="both"/>
        <w:rPr>
          <w:rFonts w:ascii="Times New Roman" w:hAnsi="Times New Roman" w:eastAsia="Times New Roman" w:cs="Times New Roman"/>
        </w:rPr>
      </w:pPr>
    </w:p>
    <w:p w:rsidR="0067040B" w:rsidP="00223D13" w:rsidRDefault="1EC880BB" w14:paraId="1BF272E8" w14:textId="1EF77634">
      <w:pPr>
        <w:pBdr>
          <w:top w:val="single" w:color="auto" w:sz="4" w:space="1"/>
        </w:pBd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 xml:space="preserve">Algatab Vabariigi Valitsus </w:t>
      </w:r>
      <w:r w:rsidRPr="3FF27EDA" w:rsidR="6BC79FF2">
        <w:rPr>
          <w:rFonts w:ascii="Times New Roman" w:hAnsi="Times New Roman" w:eastAsia="Times New Roman" w:cs="Times New Roman"/>
        </w:rPr>
        <w:t xml:space="preserve">                </w:t>
      </w:r>
      <w:r w:rsidRPr="3FF27EDA">
        <w:rPr>
          <w:rFonts w:ascii="Times New Roman" w:hAnsi="Times New Roman" w:eastAsia="Times New Roman" w:cs="Times New Roman"/>
        </w:rPr>
        <w:t>202</w:t>
      </w:r>
      <w:r w:rsidRPr="3FF27EDA" w:rsidR="0C11709F">
        <w:rPr>
          <w:rFonts w:ascii="Times New Roman" w:hAnsi="Times New Roman" w:eastAsia="Times New Roman" w:cs="Times New Roman"/>
        </w:rPr>
        <w:t>5</w:t>
      </w:r>
      <w:r w:rsidRPr="3FF27EDA">
        <w:rPr>
          <w:rFonts w:ascii="Times New Roman" w:hAnsi="Times New Roman" w:eastAsia="Times New Roman" w:cs="Times New Roman"/>
        </w:rPr>
        <w:t>. a</w:t>
      </w:r>
    </w:p>
    <w:sectPr w:rsidR="0067040B" w:rsidSect="006E49F6">
      <w:headerReference w:type="default" r:id="rId10"/>
      <w:pgSz w:w="11906" w:h="16838" w:orient="portrait"/>
      <w:pgMar w:top="1134" w:right="1134" w:bottom="1134" w:left="1701"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5-10-24T12:23:24" w:id="2127700449">
    <w:p xmlns:w14="http://schemas.microsoft.com/office/word/2010/wordml" xmlns:w="http://schemas.openxmlformats.org/wordprocessingml/2006/main" w:rsidR="0A40E4D6" w:rsidRDefault="2950D375" w14:paraId="49D2549B" w14:textId="0CFE2C60">
      <w:pPr>
        <w:pStyle w:val="CommentText"/>
      </w:pPr>
      <w:r>
        <w:rPr>
          <w:rStyle w:val="CommentReference"/>
        </w:rPr>
        <w:annotationRef/>
      </w:r>
      <w:r w:rsidRPr="5EA7F8ED" w:rsidR="5AEC210C">
        <w:t xml:space="preserve">Saame punkti mõttest seletuskirja järgi aru nii, et Tervisekassa võtab e-konsultatsiooni korral kindlustatud isikult üle selle eest tasumise kohustuse. Küll aga loob viide kavandatavale lõikele 3(1) ebaselguse, sest viidatud lõige ise ei käsitle e-konsultatsiooni eest tasumist (nii nagu seda teeb lõige 3), vaid hoopis loob õigusliku aluse edasisele rakendusaktile ehk tervishoiuteenuste loetelule.  </w:t>
      </w:r>
    </w:p>
    <w:p xmlns:w14="http://schemas.microsoft.com/office/word/2010/wordml" xmlns:w="http://schemas.openxmlformats.org/wordprocessingml/2006/main" w:rsidR="26D08B8D" w:rsidRDefault="6D171C36" w14:paraId="0D56C43A" w14:textId="3079BCF8">
      <w:pPr>
        <w:pStyle w:val="CommentText"/>
      </w:pPr>
      <w:r w:rsidRPr="6AA9C2D8" w:rsidR="7B4ECB3A">
        <w:t xml:space="preserve"> </w:t>
      </w:r>
    </w:p>
    <w:p xmlns:w14="http://schemas.microsoft.com/office/word/2010/wordml" xmlns:w="http://schemas.openxmlformats.org/wordprocessingml/2006/main" w:rsidR="3D79ABAA" w:rsidRDefault="335615FF" w14:paraId="01AABBAE" w14:textId="622F4BD8">
      <w:pPr>
        <w:pStyle w:val="CommentText"/>
      </w:pPr>
      <w:r w:rsidRPr="17206D66" w:rsidR="5B3D8AC4">
        <w:t>Seega palume kaaluda, kas punkti oleks võimalik teisiti sõnastada. Näiteks, kas lõikele 3(1) viitamise asemel tuleks e-konsultatsiooni erand § 70 lg-sse 2 sisse kirjutada (lisades lõppu "või e-konsultatsiooni korral" vms) või kehtestada sarnaselt lg-ga 3 e-konsultatsiooni rahastamise kohta eraldi säte ning viidata sellele lõikes 2.</w:t>
      </w:r>
    </w:p>
  </w:comment>
  <w:comment xmlns:w="http://schemas.openxmlformats.org/wordprocessingml/2006/main" w:initials="JJ" w:author="Johanna Maria Kosk - JUSTDIGI" w:date="2025-10-24T12:26:39" w:id="1995846165">
    <w:p xmlns:w14="http://schemas.microsoft.com/office/word/2010/wordml" xmlns:w="http://schemas.openxmlformats.org/wordprocessingml/2006/main" w:rsidR="52CBA3C9" w:rsidRDefault="1B6EC950" w14:paraId="422B9A2E" w14:textId="7450617C">
      <w:pPr>
        <w:pStyle w:val="CommentText"/>
      </w:pPr>
      <w:r>
        <w:rPr>
          <w:rStyle w:val="CommentReference"/>
        </w:rPr>
        <w:annotationRef/>
      </w:r>
      <w:r w:rsidRPr="1E11CDCF" w:rsidR="2D75880B">
        <w:t xml:space="preserve">Ravikindlustuse seaduses on juba olemas § 30, mis reguleerib Tervisekassa tervishoiuteenuste loetelu. Nimelt on § 30 lg-s 2 kehtestatud, mis kantakse tervishoiuteenuste loetellu. Palume kaaluda, kas kavandatav § 70 lg 3(1) sobiks olemuselt paremini hoopis eeltoodud sättesse. </w:t>
      </w:r>
    </w:p>
  </w:comment>
  <w:comment xmlns:w="http://schemas.openxmlformats.org/wordprocessingml/2006/main" w:initials="JJ" w:author="Johanna Maria Kosk - JUSTDIGI" w:date="2025-10-24T12:28:57" w:id="1665062729">
    <w:p xmlns:w14="http://schemas.microsoft.com/office/word/2010/wordml" xmlns:w="http://schemas.openxmlformats.org/wordprocessingml/2006/main" w:rsidR="7590E2A7" w:rsidRDefault="69474F29" w14:paraId="4F45C0EB" w14:textId="46F88DB4">
      <w:pPr>
        <w:pStyle w:val="CommentText"/>
      </w:pPr>
      <w:r>
        <w:rPr>
          <w:rStyle w:val="CommentReference"/>
        </w:rPr>
        <w:annotationRef/>
      </w:r>
      <w:r w:rsidRPr="17677E02" w:rsidR="32AD0371">
        <w:t xml:space="preserve">RaKS § 70 reguleerib visiiditasu ja täiendavat omaosalust ambulatoorse eriarstiabi eest tasumisel. Säte on üldisemalt ka peatükis, mis reguleerib ravikindlustushüvitisi, ning jaotises, mis reguleerib visiiditasu, täiendavat omaosalust, voodipäevatasu ja dokumendi väljastamise tasu. Lähtudes seaduse üldisest struktuurist ja loogikast, on ebaselge, kas termini "e-konsultatsioon" määratlemine sobib sinna paragrahvi.  </w:t>
      </w:r>
    </w:p>
    <w:p xmlns:w14="http://schemas.microsoft.com/office/word/2010/wordml" xmlns:w="http://schemas.openxmlformats.org/wordprocessingml/2006/main" w:rsidR="4AB3E20C" w:rsidRDefault="6408B18B" w14:paraId="2B52E3AA" w14:textId="13E0CE7B">
      <w:pPr>
        <w:pStyle w:val="CommentText"/>
      </w:pPr>
      <w:r w:rsidRPr="752F7A8C" w:rsidR="0AC63073">
        <w:t>Seetõttu palume kavandada lisatava regulatsiooni sisuliselt sobivasse asukohta.</w:t>
      </w:r>
    </w:p>
    <w:p xmlns:w14="http://schemas.microsoft.com/office/word/2010/wordml" xmlns:w="http://schemas.openxmlformats.org/wordprocessingml/2006/main" w:rsidR="72CDE7A2" w:rsidRDefault="10BC06CA" w14:paraId="67D060E9" w14:textId="63AB8003">
      <w:pPr>
        <w:pStyle w:val="CommentText"/>
      </w:pPr>
    </w:p>
  </w:comment>
  <w:comment xmlns:w="http://schemas.openxmlformats.org/wordprocessingml/2006/main" w:initials="JJ" w:author="Johanna Maria Kosk - JUSTDIGI" w:date="2025-10-24T12:32:40" w:id="1353161264">
    <w:p xmlns:w14="http://schemas.microsoft.com/office/word/2010/wordml" xmlns:w="http://schemas.openxmlformats.org/wordprocessingml/2006/main" w:rsidR="00918E0A" w:rsidRDefault="1BF75735" w14:paraId="23F34DEA" w14:textId="32DECC54">
      <w:pPr>
        <w:pStyle w:val="CommentText"/>
      </w:pPr>
      <w:r>
        <w:rPr>
          <w:rStyle w:val="CommentReference"/>
        </w:rPr>
        <w:annotationRef/>
      </w:r>
      <w:r w:rsidRPr="1E466675" w:rsidR="1FD08C45">
        <w:t>HÕNTE § 19 lg 3 kohaselt ei lisata ainsuse omastavas käändes paragrahvitähisele tüvevokaali.</w:t>
      </w:r>
    </w:p>
  </w:comment>
</w:comments>
</file>

<file path=word/commentsExtended.xml><?xml version="1.0" encoding="utf-8"?>
<w15:commentsEx xmlns:mc="http://schemas.openxmlformats.org/markup-compatibility/2006" xmlns:w15="http://schemas.microsoft.com/office/word/2012/wordml" mc:Ignorable="w15">
  <w15:commentEx w15:done="0" w15:paraId="01AABBAE"/>
  <w15:commentEx w15:done="0" w15:paraId="422B9A2E"/>
  <w15:commentEx w15:done="0" w15:paraId="67D060E9"/>
  <w15:commentEx w15:done="0" w15:paraId="23F34DE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A64484" w16cex:dateUtc="2025-10-24T09:23:24.968Z"/>
  <w16cex:commentExtensible w16cex:durableId="221931F3" w16cex:dateUtc="2025-10-24T09:26:39.45Z"/>
  <w16cex:commentExtensible w16cex:durableId="707D9456" w16cex:dateUtc="2025-10-24T09:28:57.724Z"/>
  <w16cex:commentExtensible w16cex:durableId="07AB73E1" w16cex:dateUtc="2025-10-24T09:32:40.793Z"/>
</w16cex:commentsExtensible>
</file>

<file path=word/commentsIds.xml><?xml version="1.0" encoding="utf-8"?>
<w16cid:commentsIds xmlns:mc="http://schemas.openxmlformats.org/markup-compatibility/2006" xmlns:w16cid="http://schemas.microsoft.com/office/word/2016/wordml/cid" mc:Ignorable="w16cid">
  <w16cid:commentId w16cid:paraId="01AABBAE" w16cid:durableId="29A64484"/>
  <w16cid:commentId w16cid:paraId="422B9A2E" w16cid:durableId="221931F3"/>
  <w16cid:commentId w16cid:paraId="67D060E9" w16cid:durableId="707D9456"/>
  <w16cid:commentId w16cid:paraId="23F34DEA" w16cid:durableId="07AB7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E289D" w:rsidP="003B355A" w:rsidRDefault="00BE289D" w14:paraId="346048E2" w14:textId="77777777">
      <w:pPr>
        <w:spacing w:after="0" w:line="240" w:lineRule="auto"/>
      </w:pPr>
      <w:r>
        <w:separator/>
      </w:r>
    </w:p>
  </w:endnote>
  <w:endnote w:type="continuationSeparator" w:id="0">
    <w:p w:rsidR="00BE289D" w:rsidP="003B355A" w:rsidRDefault="00BE289D" w14:paraId="52EF41F1" w14:textId="77777777">
      <w:pPr>
        <w:spacing w:after="0" w:line="240" w:lineRule="auto"/>
      </w:pPr>
      <w:r>
        <w:continuationSeparator/>
      </w:r>
    </w:p>
  </w:endnote>
  <w:endnote w:type="continuationNotice" w:id="1">
    <w:p w:rsidR="00BE289D" w:rsidRDefault="00BE289D" w14:paraId="0404285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E289D" w:rsidP="003B355A" w:rsidRDefault="00BE289D" w14:paraId="488AA386" w14:textId="77777777">
      <w:pPr>
        <w:spacing w:after="0" w:line="240" w:lineRule="auto"/>
      </w:pPr>
      <w:r>
        <w:separator/>
      </w:r>
    </w:p>
  </w:footnote>
  <w:footnote w:type="continuationSeparator" w:id="0">
    <w:p w:rsidR="00BE289D" w:rsidP="003B355A" w:rsidRDefault="00BE289D" w14:paraId="45C74F0C" w14:textId="77777777">
      <w:pPr>
        <w:spacing w:after="0" w:line="240" w:lineRule="auto"/>
      </w:pPr>
      <w:r>
        <w:continuationSeparator/>
      </w:r>
    </w:p>
  </w:footnote>
  <w:footnote w:type="continuationNotice" w:id="1">
    <w:p w:rsidR="00BE289D" w:rsidRDefault="00BE289D" w14:paraId="7E05923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BF46F1A" w:rsidTr="5408C4CA" w14:paraId="72EB06FE" w14:textId="77777777">
      <w:trPr>
        <w:trHeight w:val="300"/>
      </w:trPr>
      <w:tc>
        <w:tcPr>
          <w:tcW w:w="3020" w:type="dxa"/>
        </w:tcPr>
        <w:p w:rsidR="6BF46F1A" w:rsidP="5408C4CA" w:rsidRDefault="6BF46F1A" w14:paraId="2413A2FE" w14:textId="74BEB344">
          <w:pPr>
            <w:pStyle w:val="Pis"/>
            <w:ind w:left="-115"/>
          </w:pPr>
        </w:p>
      </w:tc>
      <w:tc>
        <w:tcPr>
          <w:tcW w:w="3020" w:type="dxa"/>
        </w:tcPr>
        <w:p w:rsidR="6BF46F1A" w:rsidP="5408C4CA" w:rsidRDefault="6BF46F1A" w14:paraId="72EBA000" w14:textId="442F2161">
          <w:pPr>
            <w:pStyle w:val="Pis"/>
            <w:jc w:val="center"/>
          </w:pPr>
        </w:p>
      </w:tc>
      <w:tc>
        <w:tcPr>
          <w:tcW w:w="3020" w:type="dxa"/>
        </w:tcPr>
        <w:p w:rsidR="6BF46F1A" w:rsidP="5408C4CA" w:rsidRDefault="6BF46F1A" w14:paraId="4E07AFCD" w14:textId="23891504">
          <w:pPr>
            <w:pStyle w:val="Pis"/>
            <w:ind w:right="-115"/>
            <w:jc w:val="right"/>
          </w:pPr>
        </w:p>
      </w:tc>
    </w:tr>
  </w:tbl>
  <w:p w:rsidR="6BF46F1A" w:rsidP="5408C4CA" w:rsidRDefault="6BF46F1A" w14:paraId="1511A853" w14:textId="416D7B97">
    <w:pPr>
      <w:pStyle w:val="Pis"/>
    </w:pPr>
  </w:p>
</w:hdr>
</file>

<file path=word/people.xml><?xml version="1.0" encoding="utf-8"?>
<w15:people xmlns:mc="http://schemas.openxmlformats.org/markup-compatibility/2006" xmlns:w15="http://schemas.microsoft.com/office/word/2012/wordml" mc:Ignorable="w15">
  <w15:person w15:author="Johanna Maria Kosk - JUSTDIGI">
    <w15:presenceInfo w15:providerId="AD" w15:userId="S::johanna.kosk@justdigi.ee::f9f517bd-c3dc-4ed7-93b7-35e515b09de5"/>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6DC"/>
    <w:rsid w:val="00001F6D"/>
    <w:rsid w:val="00002A86"/>
    <w:rsid w:val="0000328D"/>
    <w:rsid w:val="000047F2"/>
    <w:rsid w:val="00010562"/>
    <w:rsid w:val="00010905"/>
    <w:rsid w:val="00011059"/>
    <w:rsid w:val="0001362B"/>
    <w:rsid w:val="000138F6"/>
    <w:rsid w:val="00013E8C"/>
    <w:rsid w:val="00020C65"/>
    <w:rsid w:val="00022DA0"/>
    <w:rsid w:val="00023FFF"/>
    <w:rsid w:val="00026C9B"/>
    <w:rsid w:val="00035A07"/>
    <w:rsid w:val="00037940"/>
    <w:rsid w:val="000425F5"/>
    <w:rsid w:val="00046DA9"/>
    <w:rsid w:val="00050720"/>
    <w:rsid w:val="00054C1E"/>
    <w:rsid w:val="00055EB6"/>
    <w:rsid w:val="00061F68"/>
    <w:rsid w:val="000633E6"/>
    <w:rsid w:val="00063DC2"/>
    <w:rsid w:val="000686FC"/>
    <w:rsid w:val="000703B7"/>
    <w:rsid w:val="00072A2E"/>
    <w:rsid w:val="00074421"/>
    <w:rsid w:val="000757F5"/>
    <w:rsid w:val="0007769F"/>
    <w:rsid w:val="00080A97"/>
    <w:rsid w:val="00081E66"/>
    <w:rsid w:val="00082AA8"/>
    <w:rsid w:val="000839FF"/>
    <w:rsid w:val="000869A6"/>
    <w:rsid w:val="00090788"/>
    <w:rsid w:val="00090F5F"/>
    <w:rsid w:val="000917EB"/>
    <w:rsid w:val="00091C3F"/>
    <w:rsid w:val="000932FF"/>
    <w:rsid w:val="000944C7"/>
    <w:rsid w:val="000A305B"/>
    <w:rsid w:val="000A6289"/>
    <w:rsid w:val="000B03DE"/>
    <w:rsid w:val="000B339F"/>
    <w:rsid w:val="000B3B0E"/>
    <w:rsid w:val="000B6B02"/>
    <w:rsid w:val="000C1AE9"/>
    <w:rsid w:val="000C24E0"/>
    <w:rsid w:val="000C61A2"/>
    <w:rsid w:val="000D3E48"/>
    <w:rsid w:val="000D58F3"/>
    <w:rsid w:val="000D72C3"/>
    <w:rsid w:val="000E007C"/>
    <w:rsid w:val="000E160F"/>
    <w:rsid w:val="000E330C"/>
    <w:rsid w:val="000E3352"/>
    <w:rsid w:val="000E7827"/>
    <w:rsid w:val="000F02CE"/>
    <w:rsid w:val="000F0B69"/>
    <w:rsid w:val="000F0D58"/>
    <w:rsid w:val="000F3F5B"/>
    <w:rsid w:val="000F5450"/>
    <w:rsid w:val="001000AB"/>
    <w:rsid w:val="00101C91"/>
    <w:rsid w:val="00102DA6"/>
    <w:rsid w:val="00106881"/>
    <w:rsid w:val="00111871"/>
    <w:rsid w:val="00113911"/>
    <w:rsid w:val="0011424B"/>
    <w:rsid w:val="0011452E"/>
    <w:rsid w:val="00115507"/>
    <w:rsid w:val="0011658F"/>
    <w:rsid w:val="00117C69"/>
    <w:rsid w:val="00117E7F"/>
    <w:rsid w:val="0011D691"/>
    <w:rsid w:val="00120012"/>
    <w:rsid w:val="00121AB5"/>
    <w:rsid w:val="001238C5"/>
    <w:rsid w:val="00123966"/>
    <w:rsid w:val="00124129"/>
    <w:rsid w:val="00130C51"/>
    <w:rsid w:val="00130CED"/>
    <w:rsid w:val="001313CC"/>
    <w:rsid w:val="00131A35"/>
    <w:rsid w:val="001329F6"/>
    <w:rsid w:val="00134BB5"/>
    <w:rsid w:val="00135777"/>
    <w:rsid w:val="001409CE"/>
    <w:rsid w:val="00140F3E"/>
    <w:rsid w:val="00147D9D"/>
    <w:rsid w:val="00150A21"/>
    <w:rsid w:val="00150A3F"/>
    <w:rsid w:val="001525B6"/>
    <w:rsid w:val="001532FF"/>
    <w:rsid w:val="00153988"/>
    <w:rsid w:val="00154C49"/>
    <w:rsid w:val="00160468"/>
    <w:rsid w:val="001605EB"/>
    <w:rsid w:val="0016341F"/>
    <w:rsid w:val="0016518F"/>
    <w:rsid w:val="001658C0"/>
    <w:rsid w:val="0017198A"/>
    <w:rsid w:val="00171B6F"/>
    <w:rsid w:val="00173884"/>
    <w:rsid w:val="00175B83"/>
    <w:rsid w:val="00177D3D"/>
    <w:rsid w:val="00180E6D"/>
    <w:rsid w:val="00181774"/>
    <w:rsid w:val="00182471"/>
    <w:rsid w:val="00182AFF"/>
    <w:rsid w:val="00182C2D"/>
    <w:rsid w:val="0018720F"/>
    <w:rsid w:val="00190C65"/>
    <w:rsid w:val="00190C66"/>
    <w:rsid w:val="001920D0"/>
    <w:rsid w:val="001A1F11"/>
    <w:rsid w:val="001A672D"/>
    <w:rsid w:val="001B0295"/>
    <w:rsid w:val="001B1114"/>
    <w:rsid w:val="001B24D7"/>
    <w:rsid w:val="001B4A10"/>
    <w:rsid w:val="001B59F9"/>
    <w:rsid w:val="001B6ABD"/>
    <w:rsid w:val="001C2FDE"/>
    <w:rsid w:val="001C3EAF"/>
    <w:rsid w:val="001C553F"/>
    <w:rsid w:val="001D1A29"/>
    <w:rsid w:val="001D1B2E"/>
    <w:rsid w:val="001D4886"/>
    <w:rsid w:val="001D53D5"/>
    <w:rsid w:val="001E0B5F"/>
    <w:rsid w:val="001E0E87"/>
    <w:rsid w:val="001E2086"/>
    <w:rsid w:val="001E488C"/>
    <w:rsid w:val="001E5B33"/>
    <w:rsid w:val="001E5B98"/>
    <w:rsid w:val="001E6BFC"/>
    <w:rsid w:val="001F1DDA"/>
    <w:rsid w:val="001F6ABB"/>
    <w:rsid w:val="001F7420"/>
    <w:rsid w:val="001F7A6B"/>
    <w:rsid w:val="00200576"/>
    <w:rsid w:val="002010FC"/>
    <w:rsid w:val="0020257E"/>
    <w:rsid w:val="002032BB"/>
    <w:rsid w:val="00205340"/>
    <w:rsid w:val="00206C5D"/>
    <w:rsid w:val="00206D40"/>
    <w:rsid w:val="00216624"/>
    <w:rsid w:val="00217474"/>
    <w:rsid w:val="0022170F"/>
    <w:rsid w:val="00221FCD"/>
    <w:rsid w:val="0022256B"/>
    <w:rsid w:val="00222B96"/>
    <w:rsid w:val="00222EDD"/>
    <w:rsid w:val="00223D13"/>
    <w:rsid w:val="00227BCF"/>
    <w:rsid w:val="00230BED"/>
    <w:rsid w:val="00235D48"/>
    <w:rsid w:val="002435E6"/>
    <w:rsid w:val="00244907"/>
    <w:rsid w:val="00245D35"/>
    <w:rsid w:val="00245E25"/>
    <w:rsid w:val="00245FE3"/>
    <w:rsid w:val="00250285"/>
    <w:rsid w:val="00250E49"/>
    <w:rsid w:val="00251E67"/>
    <w:rsid w:val="002533EF"/>
    <w:rsid w:val="002537D7"/>
    <w:rsid w:val="00254BF2"/>
    <w:rsid w:val="00255023"/>
    <w:rsid w:val="00255859"/>
    <w:rsid w:val="002564BC"/>
    <w:rsid w:val="00256F6A"/>
    <w:rsid w:val="002607F5"/>
    <w:rsid w:val="00262F1D"/>
    <w:rsid w:val="00263D1B"/>
    <w:rsid w:val="00264AFC"/>
    <w:rsid w:val="00265DAF"/>
    <w:rsid w:val="00266E37"/>
    <w:rsid w:val="00272A0E"/>
    <w:rsid w:val="00272F1F"/>
    <w:rsid w:val="00275889"/>
    <w:rsid w:val="00276821"/>
    <w:rsid w:val="0027688C"/>
    <w:rsid w:val="00276C2F"/>
    <w:rsid w:val="00276C4C"/>
    <w:rsid w:val="002778FA"/>
    <w:rsid w:val="00281298"/>
    <w:rsid w:val="0028263A"/>
    <w:rsid w:val="00282A78"/>
    <w:rsid w:val="00283002"/>
    <w:rsid w:val="00284960"/>
    <w:rsid w:val="00287A5E"/>
    <w:rsid w:val="002904F8"/>
    <w:rsid w:val="0029484A"/>
    <w:rsid w:val="002952EE"/>
    <w:rsid w:val="00295EF6"/>
    <w:rsid w:val="00296001"/>
    <w:rsid w:val="002960CC"/>
    <w:rsid w:val="002A4D18"/>
    <w:rsid w:val="002A63DD"/>
    <w:rsid w:val="002B08D7"/>
    <w:rsid w:val="002B0FB3"/>
    <w:rsid w:val="002B31B9"/>
    <w:rsid w:val="002B5758"/>
    <w:rsid w:val="002B5873"/>
    <w:rsid w:val="002B72E3"/>
    <w:rsid w:val="002C0665"/>
    <w:rsid w:val="002C1054"/>
    <w:rsid w:val="002C267B"/>
    <w:rsid w:val="002C417F"/>
    <w:rsid w:val="002C6928"/>
    <w:rsid w:val="002C6FF5"/>
    <w:rsid w:val="002D1169"/>
    <w:rsid w:val="002D48BE"/>
    <w:rsid w:val="002D4D21"/>
    <w:rsid w:val="002D659B"/>
    <w:rsid w:val="002D6CA5"/>
    <w:rsid w:val="002D71EA"/>
    <w:rsid w:val="002D73C2"/>
    <w:rsid w:val="002E10B8"/>
    <w:rsid w:val="002E1E11"/>
    <w:rsid w:val="002E2055"/>
    <w:rsid w:val="002E3DAB"/>
    <w:rsid w:val="002E4B6E"/>
    <w:rsid w:val="002E64F2"/>
    <w:rsid w:val="002F2A33"/>
    <w:rsid w:val="002F2A3D"/>
    <w:rsid w:val="002F3890"/>
    <w:rsid w:val="002F458A"/>
    <w:rsid w:val="002F6D4F"/>
    <w:rsid w:val="002F79CF"/>
    <w:rsid w:val="00300741"/>
    <w:rsid w:val="00302EA0"/>
    <w:rsid w:val="0030340A"/>
    <w:rsid w:val="00303D2D"/>
    <w:rsid w:val="00304481"/>
    <w:rsid w:val="00304A84"/>
    <w:rsid w:val="0030534E"/>
    <w:rsid w:val="0031081C"/>
    <w:rsid w:val="0031599B"/>
    <w:rsid w:val="00316A22"/>
    <w:rsid w:val="00323389"/>
    <w:rsid w:val="00323B22"/>
    <w:rsid w:val="00332861"/>
    <w:rsid w:val="00336981"/>
    <w:rsid w:val="0034048A"/>
    <w:rsid w:val="00343AF3"/>
    <w:rsid w:val="00344744"/>
    <w:rsid w:val="00345289"/>
    <w:rsid w:val="00347B2A"/>
    <w:rsid w:val="00347B93"/>
    <w:rsid w:val="00350019"/>
    <w:rsid w:val="0035051B"/>
    <w:rsid w:val="0035076E"/>
    <w:rsid w:val="00350EB6"/>
    <w:rsid w:val="0035213C"/>
    <w:rsid w:val="00352D36"/>
    <w:rsid w:val="00354663"/>
    <w:rsid w:val="0035694B"/>
    <w:rsid w:val="00360C34"/>
    <w:rsid w:val="00362538"/>
    <w:rsid w:val="00363296"/>
    <w:rsid w:val="00364160"/>
    <w:rsid w:val="0036441C"/>
    <w:rsid w:val="0036523C"/>
    <w:rsid w:val="00365CEA"/>
    <w:rsid w:val="00365F4B"/>
    <w:rsid w:val="0036643D"/>
    <w:rsid w:val="00370BA9"/>
    <w:rsid w:val="003716F3"/>
    <w:rsid w:val="00371A49"/>
    <w:rsid w:val="003748F5"/>
    <w:rsid w:val="0037505F"/>
    <w:rsid w:val="00375703"/>
    <w:rsid w:val="00377091"/>
    <w:rsid w:val="0038268F"/>
    <w:rsid w:val="003826C4"/>
    <w:rsid w:val="00383C63"/>
    <w:rsid w:val="00384DBE"/>
    <w:rsid w:val="00384F52"/>
    <w:rsid w:val="00386A8A"/>
    <w:rsid w:val="003920C7"/>
    <w:rsid w:val="00395AA0"/>
    <w:rsid w:val="00397047"/>
    <w:rsid w:val="003A26BE"/>
    <w:rsid w:val="003A3ACB"/>
    <w:rsid w:val="003A6F38"/>
    <w:rsid w:val="003A7090"/>
    <w:rsid w:val="003A7FB0"/>
    <w:rsid w:val="003B007D"/>
    <w:rsid w:val="003B1594"/>
    <w:rsid w:val="003B2994"/>
    <w:rsid w:val="003B355A"/>
    <w:rsid w:val="003B64A4"/>
    <w:rsid w:val="003B7AC7"/>
    <w:rsid w:val="003C0D1D"/>
    <w:rsid w:val="003D2B63"/>
    <w:rsid w:val="003D4477"/>
    <w:rsid w:val="003D4970"/>
    <w:rsid w:val="003E15E3"/>
    <w:rsid w:val="003E2005"/>
    <w:rsid w:val="003E3078"/>
    <w:rsid w:val="003E6DC0"/>
    <w:rsid w:val="003E736A"/>
    <w:rsid w:val="003E747C"/>
    <w:rsid w:val="003F0480"/>
    <w:rsid w:val="003F1832"/>
    <w:rsid w:val="003F2674"/>
    <w:rsid w:val="003F5D29"/>
    <w:rsid w:val="003F5EA1"/>
    <w:rsid w:val="003F644D"/>
    <w:rsid w:val="003F7A51"/>
    <w:rsid w:val="00404390"/>
    <w:rsid w:val="00404ABA"/>
    <w:rsid w:val="0040691D"/>
    <w:rsid w:val="00406C07"/>
    <w:rsid w:val="004113C6"/>
    <w:rsid w:val="0042042F"/>
    <w:rsid w:val="00420B1E"/>
    <w:rsid w:val="00422E43"/>
    <w:rsid w:val="00424A47"/>
    <w:rsid w:val="00424FBF"/>
    <w:rsid w:val="00426508"/>
    <w:rsid w:val="004267DA"/>
    <w:rsid w:val="00427FC3"/>
    <w:rsid w:val="004333F5"/>
    <w:rsid w:val="00433809"/>
    <w:rsid w:val="00434596"/>
    <w:rsid w:val="00435956"/>
    <w:rsid w:val="00435A6D"/>
    <w:rsid w:val="00437D26"/>
    <w:rsid w:val="00440693"/>
    <w:rsid w:val="00442F3C"/>
    <w:rsid w:val="00444B88"/>
    <w:rsid w:val="0045171E"/>
    <w:rsid w:val="00452DF1"/>
    <w:rsid w:val="0045313A"/>
    <w:rsid w:val="00456C0C"/>
    <w:rsid w:val="00461101"/>
    <w:rsid w:val="00461AE5"/>
    <w:rsid w:val="00461D82"/>
    <w:rsid w:val="004624BF"/>
    <w:rsid w:val="0046476D"/>
    <w:rsid w:val="00465233"/>
    <w:rsid w:val="004658DC"/>
    <w:rsid w:val="0046E60D"/>
    <w:rsid w:val="00471394"/>
    <w:rsid w:val="0047168A"/>
    <w:rsid w:val="00471C82"/>
    <w:rsid w:val="00473CA2"/>
    <w:rsid w:val="00481C50"/>
    <w:rsid w:val="00491968"/>
    <w:rsid w:val="00491AF0"/>
    <w:rsid w:val="0049200B"/>
    <w:rsid w:val="00492480"/>
    <w:rsid w:val="00496DCB"/>
    <w:rsid w:val="004A315B"/>
    <w:rsid w:val="004A3A31"/>
    <w:rsid w:val="004A5185"/>
    <w:rsid w:val="004A7E49"/>
    <w:rsid w:val="004B0B9B"/>
    <w:rsid w:val="004B35F9"/>
    <w:rsid w:val="004B3859"/>
    <w:rsid w:val="004B57EE"/>
    <w:rsid w:val="004B7D12"/>
    <w:rsid w:val="004C12CC"/>
    <w:rsid w:val="004C3213"/>
    <w:rsid w:val="004C465A"/>
    <w:rsid w:val="004D284F"/>
    <w:rsid w:val="004D78EF"/>
    <w:rsid w:val="004E0A68"/>
    <w:rsid w:val="004E1CC2"/>
    <w:rsid w:val="004E2194"/>
    <w:rsid w:val="004E2766"/>
    <w:rsid w:val="004E5264"/>
    <w:rsid w:val="004EACC2"/>
    <w:rsid w:val="004F3D99"/>
    <w:rsid w:val="004F6199"/>
    <w:rsid w:val="004F644A"/>
    <w:rsid w:val="00500F93"/>
    <w:rsid w:val="0050153C"/>
    <w:rsid w:val="005018BD"/>
    <w:rsid w:val="0050621F"/>
    <w:rsid w:val="00506DBE"/>
    <w:rsid w:val="00512D64"/>
    <w:rsid w:val="00513B78"/>
    <w:rsid w:val="00520D50"/>
    <w:rsid w:val="00520EFD"/>
    <w:rsid w:val="00520F4C"/>
    <w:rsid w:val="0052254F"/>
    <w:rsid w:val="0052493D"/>
    <w:rsid w:val="00526A6A"/>
    <w:rsid w:val="005323C3"/>
    <w:rsid w:val="005329F9"/>
    <w:rsid w:val="00533CC8"/>
    <w:rsid w:val="00533E58"/>
    <w:rsid w:val="00536709"/>
    <w:rsid w:val="00536E96"/>
    <w:rsid w:val="005425DD"/>
    <w:rsid w:val="00542B9E"/>
    <w:rsid w:val="005443D4"/>
    <w:rsid w:val="00545712"/>
    <w:rsid w:val="005457E1"/>
    <w:rsid w:val="00545CE0"/>
    <w:rsid w:val="005466AE"/>
    <w:rsid w:val="005473FE"/>
    <w:rsid w:val="00547D0C"/>
    <w:rsid w:val="00553A4A"/>
    <w:rsid w:val="00553D2A"/>
    <w:rsid w:val="00554D8C"/>
    <w:rsid w:val="005569EF"/>
    <w:rsid w:val="005577A1"/>
    <w:rsid w:val="00557A38"/>
    <w:rsid w:val="005613D1"/>
    <w:rsid w:val="0056184B"/>
    <w:rsid w:val="00562560"/>
    <w:rsid w:val="00563E3C"/>
    <w:rsid w:val="00570C10"/>
    <w:rsid w:val="00571767"/>
    <w:rsid w:val="005724B7"/>
    <w:rsid w:val="00572891"/>
    <w:rsid w:val="005730DD"/>
    <w:rsid w:val="0057376B"/>
    <w:rsid w:val="00577BCE"/>
    <w:rsid w:val="00581946"/>
    <w:rsid w:val="00582D35"/>
    <w:rsid w:val="005860B5"/>
    <w:rsid w:val="00587432"/>
    <w:rsid w:val="00587FBE"/>
    <w:rsid w:val="00593CF0"/>
    <w:rsid w:val="005941B1"/>
    <w:rsid w:val="0059720A"/>
    <w:rsid w:val="00597DD3"/>
    <w:rsid w:val="005A5AA0"/>
    <w:rsid w:val="005A7992"/>
    <w:rsid w:val="005B0193"/>
    <w:rsid w:val="005B0DF8"/>
    <w:rsid w:val="005B2008"/>
    <w:rsid w:val="005B2BFA"/>
    <w:rsid w:val="005B40F8"/>
    <w:rsid w:val="005B602C"/>
    <w:rsid w:val="005B6F1F"/>
    <w:rsid w:val="005B77D8"/>
    <w:rsid w:val="005C2198"/>
    <w:rsid w:val="005C4436"/>
    <w:rsid w:val="005C490A"/>
    <w:rsid w:val="005D16D8"/>
    <w:rsid w:val="005D187D"/>
    <w:rsid w:val="005D27DA"/>
    <w:rsid w:val="005D3B58"/>
    <w:rsid w:val="005E09BF"/>
    <w:rsid w:val="005E1F73"/>
    <w:rsid w:val="005E5329"/>
    <w:rsid w:val="005F0A84"/>
    <w:rsid w:val="005F1156"/>
    <w:rsid w:val="005F3E9A"/>
    <w:rsid w:val="005F6FF9"/>
    <w:rsid w:val="00602BEF"/>
    <w:rsid w:val="006047FE"/>
    <w:rsid w:val="0060733F"/>
    <w:rsid w:val="006118AD"/>
    <w:rsid w:val="00611DED"/>
    <w:rsid w:val="00617BB1"/>
    <w:rsid w:val="00617F1D"/>
    <w:rsid w:val="00623703"/>
    <w:rsid w:val="00625496"/>
    <w:rsid w:val="00625CEF"/>
    <w:rsid w:val="00626397"/>
    <w:rsid w:val="00626D4B"/>
    <w:rsid w:val="00633E04"/>
    <w:rsid w:val="00634239"/>
    <w:rsid w:val="00636597"/>
    <w:rsid w:val="0063768A"/>
    <w:rsid w:val="0065482C"/>
    <w:rsid w:val="006569A6"/>
    <w:rsid w:val="00656E36"/>
    <w:rsid w:val="006574C5"/>
    <w:rsid w:val="0066057D"/>
    <w:rsid w:val="00660B71"/>
    <w:rsid w:val="00661B96"/>
    <w:rsid w:val="00661C1C"/>
    <w:rsid w:val="00661E80"/>
    <w:rsid w:val="0066249C"/>
    <w:rsid w:val="006636E9"/>
    <w:rsid w:val="0067040B"/>
    <w:rsid w:val="0067310E"/>
    <w:rsid w:val="00673C66"/>
    <w:rsid w:val="0067509C"/>
    <w:rsid w:val="00675E4D"/>
    <w:rsid w:val="0067689E"/>
    <w:rsid w:val="00676B9B"/>
    <w:rsid w:val="00683880"/>
    <w:rsid w:val="00683BD0"/>
    <w:rsid w:val="00685823"/>
    <w:rsid w:val="006875F8"/>
    <w:rsid w:val="006930E4"/>
    <w:rsid w:val="006963C8"/>
    <w:rsid w:val="00696C69"/>
    <w:rsid w:val="006A18E1"/>
    <w:rsid w:val="006A4DAF"/>
    <w:rsid w:val="006B03DA"/>
    <w:rsid w:val="006B4C7F"/>
    <w:rsid w:val="006B7064"/>
    <w:rsid w:val="006C03CA"/>
    <w:rsid w:val="006C0503"/>
    <w:rsid w:val="006C33B5"/>
    <w:rsid w:val="006C5672"/>
    <w:rsid w:val="006C7301"/>
    <w:rsid w:val="006D1EEA"/>
    <w:rsid w:val="006D3BE9"/>
    <w:rsid w:val="006D403C"/>
    <w:rsid w:val="006D51D9"/>
    <w:rsid w:val="006D5E81"/>
    <w:rsid w:val="006D75FF"/>
    <w:rsid w:val="006D7861"/>
    <w:rsid w:val="006E2A0A"/>
    <w:rsid w:val="006E49A9"/>
    <w:rsid w:val="006E49F6"/>
    <w:rsid w:val="006E6793"/>
    <w:rsid w:val="006E72A6"/>
    <w:rsid w:val="006F64DB"/>
    <w:rsid w:val="006F6A7A"/>
    <w:rsid w:val="00701FBE"/>
    <w:rsid w:val="007045B0"/>
    <w:rsid w:val="00705869"/>
    <w:rsid w:val="0070699A"/>
    <w:rsid w:val="00711835"/>
    <w:rsid w:val="00712AC4"/>
    <w:rsid w:val="007170FF"/>
    <w:rsid w:val="00721DC7"/>
    <w:rsid w:val="007220F3"/>
    <w:rsid w:val="007230F1"/>
    <w:rsid w:val="0072368A"/>
    <w:rsid w:val="00723BEF"/>
    <w:rsid w:val="00733D53"/>
    <w:rsid w:val="0073617C"/>
    <w:rsid w:val="00736EC1"/>
    <w:rsid w:val="00740C3E"/>
    <w:rsid w:val="00740FC2"/>
    <w:rsid w:val="00742405"/>
    <w:rsid w:val="007438E8"/>
    <w:rsid w:val="00744E12"/>
    <w:rsid w:val="007470F4"/>
    <w:rsid w:val="0075186C"/>
    <w:rsid w:val="0075367E"/>
    <w:rsid w:val="00753E34"/>
    <w:rsid w:val="00755F89"/>
    <w:rsid w:val="007560C4"/>
    <w:rsid w:val="00760558"/>
    <w:rsid w:val="00760D57"/>
    <w:rsid w:val="00765554"/>
    <w:rsid w:val="007714A5"/>
    <w:rsid w:val="00773E86"/>
    <w:rsid w:val="00780C76"/>
    <w:rsid w:val="0078383B"/>
    <w:rsid w:val="00785C1C"/>
    <w:rsid w:val="00787C1A"/>
    <w:rsid w:val="00791845"/>
    <w:rsid w:val="00794824"/>
    <w:rsid w:val="007957DA"/>
    <w:rsid w:val="007A0104"/>
    <w:rsid w:val="007A0EE6"/>
    <w:rsid w:val="007A14A1"/>
    <w:rsid w:val="007A2ADB"/>
    <w:rsid w:val="007A7A7A"/>
    <w:rsid w:val="007B28F1"/>
    <w:rsid w:val="007B37BD"/>
    <w:rsid w:val="007B69B7"/>
    <w:rsid w:val="007B7E41"/>
    <w:rsid w:val="007C0A58"/>
    <w:rsid w:val="007C0CB4"/>
    <w:rsid w:val="007C2035"/>
    <w:rsid w:val="007C2AB8"/>
    <w:rsid w:val="007C3318"/>
    <w:rsid w:val="007C5456"/>
    <w:rsid w:val="007C730A"/>
    <w:rsid w:val="007D047A"/>
    <w:rsid w:val="007D1CCC"/>
    <w:rsid w:val="007D3C6B"/>
    <w:rsid w:val="007D5DE1"/>
    <w:rsid w:val="007E0B44"/>
    <w:rsid w:val="007E217B"/>
    <w:rsid w:val="007E31C9"/>
    <w:rsid w:val="007E642A"/>
    <w:rsid w:val="007E78D4"/>
    <w:rsid w:val="007E79C8"/>
    <w:rsid w:val="007F1846"/>
    <w:rsid w:val="007F420E"/>
    <w:rsid w:val="007F4732"/>
    <w:rsid w:val="007F4BCC"/>
    <w:rsid w:val="007F5865"/>
    <w:rsid w:val="007F6E5E"/>
    <w:rsid w:val="00801211"/>
    <w:rsid w:val="0080322E"/>
    <w:rsid w:val="008056B6"/>
    <w:rsid w:val="00807727"/>
    <w:rsid w:val="00813532"/>
    <w:rsid w:val="00814A67"/>
    <w:rsid w:val="008155C1"/>
    <w:rsid w:val="008173EC"/>
    <w:rsid w:val="00817930"/>
    <w:rsid w:val="0082463D"/>
    <w:rsid w:val="00825E96"/>
    <w:rsid w:val="008260A5"/>
    <w:rsid w:val="00833A07"/>
    <w:rsid w:val="00835975"/>
    <w:rsid w:val="00837021"/>
    <w:rsid w:val="00840BE4"/>
    <w:rsid w:val="00840E81"/>
    <w:rsid w:val="00841979"/>
    <w:rsid w:val="00841CC8"/>
    <w:rsid w:val="00844838"/>
    <w:rsid w:val="008503F2"/>
    <w:rsid w:val="008527FE"/>
    <w:rsid w:val="00852FAB"/>
    <w:rsid w:val="0085470E"/>
    <w:rsid w:val="00855238"/>
    <w:rsid w:val="0085529B"/>
    <w:rsid w:val="0085650E"/>
    <w:rsid w:val="00860B5E"/>
    <w:rsid w:val="008613E2"/>
    <w:rsid w:val="0086188D"/>
    <w:rsid w:val="008626BF"/>
    <w:rsid w:val="00863079"/>
    <w:rsid w:val="00864E13"/>
    <w:rsid w:val="00870CB8"/>
    <w:rsid w:val="00871834"/>
    <w:rsid w:val="0088016C"/>
    <w:rsid w:val="008824AE"/>
    <w:rsid w:val="008830AF"/>
    <w:rsid w:val="00885A2D"/>
    <w:rsid w:val="0088674E"/>
    <w:rsid w:val="00891F3F"/>
    <w:rsid w:val="00892F57"/>
    <w:rsid w:val="00894766"/>
    <w:rsid w:val="0089514A"/>
    <w:rsid w:val="00895FCB"/>
    <w:rsid w:val="0089609D"/>
    <w:rsid w:val="00896462"/>
    <w:rsid w:val="008968D4"/>
    <w:rsid w:val="008A019F"/>
    <w:rsid w:val="008A1776"/>
    <w:rsid w:val="008A2851"/>
    <w:rsid w:val="008A39FF"/>
    <w:rsid w:val="008A450D"/>
    <w:rsid w:val="008B00C9"/>
    <w:rsid w:val="008B0EF7"/>
    <w:rsid w:val="008B2155"/>
    <w:rsid w:val="008B2209"/>
    <w:rsid w:val="008B2BE2"/>
    <w:rsid w:val="008B36A9"/>
    <w:rsid w:val="008B3FBD"/>
    <w:rsid w:val="008B40B2"/>
    <w:rsid w:val="008B439D"/>
    <w:rsid w:val="008B4866"/>
    <w:rsid w:val="008B7521"/>
    <w:rsid w:val="008C028B"/>
    <w:rsid w:val="008C1808"/>
    <w:rsid w:val="008C23F3"/>
    <w:rsid w:val="008C338E"/>
    <w:rsid w:val="008D0ED3"/>
    <w:rsid w:val="008D0FE8"/>
    <w:rsid w:val="008D3E72"/>
    <w:rsid w:val="008D4F5A"/>
    <w:rsid w:val="008E1D10"/>
    <w:rsid w:val="008E4B2E"/>
    <w:rsid w:val="008E58FD"/>
    <w:rsid w:val="008E6225"/>
    <w:rsid w:val="008F0DC7"/>
    <w:rsid w:val="008F16A2"/>
    <w:rsid w:val="008F23E7"/>
    <w:rsid w:val="008F7F12"/>
    <w:rsid w:val="00902BDF"/>
    <w:rsid w:val="00903630"/>
    <w:rsid w:val="009059B4"/>
    <w:rsid w:val="0090715D"/>
    <w:rsid w:val="009109F0"/>
    <w:rsid w:val="00910F57"/>
    <w:rsid w:val="00910F5B"/>
    <w:rsid w:val="00912ED9"/>
    <w:rsid w:val="0091424A"/>
    <w:rsid w:val="00923D0A"/>
    <w:rsid w:val="00925EBF"/>
    <w:rsid w:val="009270B5"/>
    <w:rsid w:val="00927D11"/>
    <w:rsid w:val="00930805"/>
    <w:rsid w:val="009312DE"/>
    <w:rsid w:val="00933FA0"/>
    <w:rsid w:val="00934213"/>
    <w:rsid w:val="0094403B"/>
    <w:rsid w:val="00945581"/>
    <w:rsid w:val="00946FE1"/>
    <w:rsid w:val="00952BA8"/>
    <w:rsid w:val="0095330A"/>
    <w:rsid w:val="0095457F"/>
    <w:rsid w:val="009546DC"/>
    <w:rsid w:val="00956D5E"/>
    <w:rsid w:val="00957493"/>
    <w:rsid w:val="00962B62"/>
    <w:rsid w:val="009667E3"/>
    <w:rsid w:val="00967E2B"/>
    <w:rsid w:val="00975E0F"/>
    <w:rsid w:val="009774BA"/>
    <w:rsid w:val="00977AD0"/>
    <w:rsid w:val="009811B5"/>
    <w:rsid w:val="00982186"/>
    <w:rsid w:val="00982F44"/>
    <w:rsid w:val="0098463B"/>
    <w:rsid w:val="009849C8"/>
    <w:rsid w:val="00985132"/>
    <w:rsid w:val="00986552"/>
    <w:rsid w:val="00986A16"/>
    <w:rsid w:val="00986AFE"/>
    <w:rsid w:val="00990AD0"/>
    <w:rsid w:val="0099263A"/>
    <w:rsid w:val="0099339E"/>
    <w:rsid w:val="00994E0E"/>
    <w:rsid w:val="0099502A"/>
    <w:rsid w:val="00995607"/>
    <w:rsid w:val="00995A4A"/>
    <w:rsid w:val="00995B5C"/>
    <w:rsid w:val="00996BB2"/>
    <w:rsid w:val="00997FFA"/>
    <w:rsid w:val="009A1DE7"/>
    <w:rsid w:val="009A4196"/>
    <w:rsid w:val="009A6B8E"/>
    <w:rsid w:val="009A7655"/>
    <w:rsid w:val="009B21F9"/>
    <w:rsid w:val="009B2921"/>
    <w:rsid w:val="009B303B"/>
    <w:rsid w:val="009B36EC"/>
    <w:rsid w:val="009B37FC"/>
    <w:rsid w:val="009B4D0D"/>
    <w:rsid w:val="009B5B5D"/>
    <w:rsid w:val="009B7E6B"/>
    <w:rsid w:val="009C0BAC"/>
    <w:rsid w:val="009C31FC"/>
    <w:rsid w:val="009C342E"/>
    <w:rsid w:val="009C43C0"/>
    <w:rsid w:val="009D068A"/>
    <w:rsid w:val="009D3814"/>
    <w:rsid w:val="009D38DC"/>
    <w:rsid w:val="009D4086"/>
    <w:rsid w:val="009D4A8E"/>
    <w:rsid w:val="009D5A3E"/>
    <w:rsid w:val="009E0631"/>
    <w:rsid w:val="009E29F1"/>
    <w:rsid w:val="009E2CAD"/>
    <w:rsid w:val="009E386F"/>
    <w:rsid w:val="009E3F19"/>
    <w:rsid w:val="009E4149"/>
    <w:rsid w:val="009E5392"/>
    <w:rsid w:val="009E698E"/>
    <w:rsid w:val="009E79E2"/>
    <w:rsid w:val="009F18A3"/>
    <w:rsid w:val="009F1E14"/>
    <w:rsid w:val="009F1EFA"/>
    <w:rsid w:val="009F4C2A"/>
    <w:rsid w:val="009F6E04"/>
    <w:rsid w:val="00A00058"/>
    <w:rsid w:val="00A0316D"/>
    <w:rsid w:val="00A046E3"/>
    <w:rsid w:val="00A05BD3"/>
    <w:rsid w:val="00A06E37"/>
    <w:rsid w:val="00A06F39"/>
    <w:rsid w:val="00A121B2"/>
    <w:rsid w:val="00A174B6"/>
    <w:rsid w:val="00A17BB6"/>
    <w:rsid w:val="00A17F4A"/>
    <w:rsid w:val="00A210F0"/>
    <w:rsid w:val="00A217C9"/>
    <w:rsid w:val="00A22DC4"/>
    <w:rsid w:val="00A22F86"/>
    <w:rsid w:val="00A23582"/>
    <w:rsid w:val="00A26190"/>
    <w:rsid w:val="00A32C86"/>
    <w:rsid w:val="00A35405"/>
    <w:rsid w:val="00A414E7"/>
    <w:rsid w:val="00A455AD"/>
    <w:rsid w:val="00A471BC"/>
    <w:rsid w:val="00A47666"/>
    <w:rsid w:val="00A4774B"/>
    <w:rsid w:val="00A503F7"/>
    <w:rsid w:val="00A50F20"/>
    <w:rsid w:val="00A52ECC"/>
    <w:rsid w:val="00A53581"/>
    <w:rsid w:val="00A53B3D"/>
    <w:rsid w:val="00A56784"/>
    <w:rsid w:val="00A56CFA"/>
    <w:rsid w:val="00A6131E"/>
    <w:rsid w:val="00A6166E"/>
    <w:rsid w:val="00A627D9"/>
    <w:rsid w:val="00A63807"/>
    <w:rsid w:val="00A64F26"/>
    <w:rsid w:val="00A65988"/>
    <w:rsid w:val="00A6741C"/>
    <w:rsid w:val="00A6CD92"/>
    <w:rsid w:val="00A709CE"/>
    <w:rsid w:val="00A715CD"/>
    <w:rsid w:val="00A71834"/>
    <w:rsid w:val="00A71FF2"/>
    <w:rsid w:val="00A76455"/>
    <w:rsid w:val="00A80A39"/>
    <w:rsid w:val="00A81B56"/>
    <w:rsid w:val="00A81E46"/>
    <w:rsid w:val="00A836E5"/>
    <w:rsid w:val="00A83EC3"/>
    <w:rsid w:val="00A955F6"/>
    <w:rsid w:val="00A9635E"/>
    <w:rsid w:val="00A976BF"/>
    <w:rsid w:val="00AA1EA3"/>
    <w:rsid w:val="00AA257D"/>
    <w:rsid w:val="00AA44F7"/>
    <w:rsid w:val="00AA4F3A"/>
    <w:rsid w:val="00AA732B"/>
    <w:rsid w:val="00AB002E"/>
    <w:rsid w:val="00AB510E"/>
    <w:rsid w:val="00AB5CE4"/>
    <w:rsid w:val="00AB613A"/>
    <w:rsid w:val="00AB74E2"/>
    <w:rsid w:val="00AC1138"/>
    <w:rsid w:val="00AC2994"/>
    <w:rsid w:val="00AC54CB"/>
    <w:rsid w:val="00AC5808"/>
    <w:rsid w:val="00AC754C"/>
    <w:rsid w:val="00AC7A2D"/>
    <w:rsid w:val="00AD0D7C"/>
    <w:rsid w:val="00AD3605"/>
    <w:rsid w:val="00AD4032"/>
    <w:rsid w:val="00AD6AC8"/>
    <w:rsid w:val="00AD774C"/>
    <w:rsid w:val="00AE291E"/>
    <w:rsid w:val="00AE613C"/>
    <w:rsid w:val="00AE79A0"/>
    <w:rsid w:val="00AF4350"/>
    <w:rsid w:val="00AF4B61"/>
    <w:rsid w:val="00AF575F"/>
    <w:rsid w:val="00AF7E69"/>
    <w:rsid w:val="00B00DDE"/>
    <w:rsid w:val="00B01E98"/>
    <w:rsid w:val="00B03566"/>
    <w:rsid w:val="00B06E92"/>
    <w:rsid w:val="00B100E6"/>
    <w:rsid w:val="00B114A0"/>
    <w:rsid w:val="00B12676"/>
    <w:rsid w:val="00B17329"/>
    <w:rsid w:val="00B1789F"/>
    <w:rsid w:val="00B201B4"/>
    <w:rsid w:val="00B22740"/>
    <w:rsid w:val="00B230FD"/>
    <w:rsid w:val="00B237ED"/>
    <w:rsid w:val="00B2459F"/>
    <w:rsid w:val="00B30AC9"/>
    <w:rsid w:val="00B319A6"/>
    <w:rsid w:val="00B32861"/>
    <w:rsid w:val="00B36223"/>
    <w:rsid w:val="00B372F6"/>
    <w:rsid w:val="00B374F3"/>
    <w:rsid w:val="00B379F3"/>
    <w:rsid w:val="00B37C18"/>
    <w:rsid w:val="00B40F23"/>
    <w:rsid w:val="00B44690"/>
    <w:rsid w:val="00B4586B"/>
    <w:rsid w:val="00B45CAD"/>
    <w:rsid w:val="00B461BB"/>
    <w:rsid w:val="00B515B1"/>
    <w:rsid w:val="00B51B8B"/>
    <w:rsid w:val="00B51E98"/>
    <w:rsid w:val="00B52450"/>
    <w:rsid w:val="00B53F63"/>
    <w:rsid w:val="00B54815"/>
    <w:rsid w:val="00B5764D"/>
    <w:rsid w:val="00B60E9D"/>
    <w:rsid w:val="00B61942"/>
    <w:rsid w:val="00B63855"/>
    <w:rsid w:val="00B6451B"/>
    <w:rsid w:val="00B645C3"/>
    <w:rsid w:val="00B64B8B"/>
    <w:rsid w:val="00B707B1"/>
    <w:rsid w:val="00B708F2"/>
    <w:rsid w:val="00B72C17"/>
    <w:rsid w:val="00B7517D"/>
    <w:rsid w:val="00B75205"/>
    <w:rsid w:val="00B75B3C"/>
    <w:rsid w:val="00B76757"/>
    <w:rsid w:val="00B768E0"/>
    <w:rsid w:val="00B77001"/>
    <w:rsid w:val="00B81820"/>
    <w:rsid w:val="00B81C04"/>
    <w:rsid w:val="00B84019"/>
    <w:rsid w:val="00B84174"/>
    <w:rsid w:val="00B8512A"/>
    <w:rsid w:val="00B86C4C"/>
    <w:rsid w:val="00B919A8"/>
    <w:rsid w:val="00B96E7C"/>
    <w:rsid w:val="00B979FA"/>
    <w:rsid w:val="00BA00AB"/>
    <w:rsid w:val="00BA03D9"/>
    <w:rsid w:val="00BA03FE"/>
    <w:rsid w:val="00BA1688"/>
    <w:rsid w:val="00BA2846"/>
    <w:rsid w:val="00BA33B8"/>
    <w:rsid w:val="00BA3CDD"/>
    <w:rsid w:val="00BA5983"/>
    <w:rsid w:val="00BA7650"/>
    <w:rsid w:val="00BAC373"/>
    <w:rsid w:val="00BB0C67"/>
    <w:rsid w:val="00BB40BB"/>
    <w:rsid w:val="00BB7810"/>
    <w:rsid w:val="00BB79CC"/>
    <w:rsid w:val="00BB7C3F"/>
    <w:rsid w:val="00BC1469"/>
    <w:rsid w:val="00BC1E06"/>
    <w:rsid w:val="00BC2218"/>
    <w:rsid w:val="00BC3742"/>
    <w:rsid w:val="00BC488A"/>
    <w:rsid w:val="00BC6327"/>
    <w:rsid w:val="00BC74A8"/>
    <w:rsid w:val="00BC7C32"/>
    <w:rsid w:val="00BD4605"/>
    <w:rsid w:val="00BD7114"/>
    <w:rsid w:val="00BE0C1E"/>
    <w:rsid w:val="00BE289D"/>
    <w:rsid w:val="00BE3065"/>
    <w:rsid w:val="00BF2FBF"/>
    <w:rsid w:val="00BF4678"/>
    <w:rsid w:val="00BF5B0B"/>
    <w:rsid w:val="00BF6DC9"/>
    <w:rsid w:val="00BF7F93"/>
    <w:rsid w:val="00C0159D"/>
    <w:rsid w:val="00C04FED"/>
    <w:rsid w:val="00C077B1"/>
    <w:rsid w:val="00C07BE1"/>
    <w:rsid w:val="00C11E88"/>
    <w:rsid w:val="00C143AE"/>
    <w:rsid w:val="00C14B62"/>
    <w:rsid w:val="00C14CAC"/>
    <w:rsid w:val="00C161CD"/>
    <w:rsid w:val="00C179D5"/>
    <w:rsid w:val="00C201FF"/>
    <w:rsid w:val="00C24B08"/>
    <w:rsid w:val="00C25D17"/>
    <w:rsid w:val="00C2759C"/>
    <w:rsid w:val="00C30761"/>
    <w:rsid w:val="00C30B41"/>
    <w:rsid w:val="00C32F37"/>
    <w:rsid w:val="00C338DB"/>
    <w:rsid w:val="00C34554"/>
    <w:rsid w:val="00C35A06"/>
    <w:rsid w:val="00C35E68"/>
    <w:rsid w:val="00C36C6E"/>
    <w:rsid w:val="00C42082"/>
    <w:rsid w:val="00C4555A"/>
    <w:rsid w:val="00C455A7"/>
    <w:rsid w:val="00C50D6B"/>
    <w:rsid w:val="00C522C5"/>
    <w:rsid w:val="00C52E3C"/>
    <w:rsid w:val="00C60E5E"/>
    <w:rsid w:val="00C6125B"/>
    <w:rsid w:val="00C62498"/>
    <w:rsid w:val="00C63D55"/>
    <w:rsid w:val="00C64B27"/>
    <w:rsid w:val="00C713AE"/>
    <w:rsid w:val="00C719B9"/>
    <w:rsid w:val="00C73113"/>
    <w:rsid w:val="00C75948"/>
    <w:rsid w:val="00C869DC"/>
    <w:rsid w:val="00C87971"/>
    <w:rsid w:val="00C935D7"/>
    <w:rsid w:val="00C95665"/>
    <w:rsid w:val="00C9632C"/>
    <w:rsid w:val="00C96B7E"/>
    <w:rsid w:val="00CA0C5E"/>
    <w:rsid w:val="00CA2AEB"/>
    <w:rsid w:val="00CA320C"/>
    <w:rsid w:val="00CA360E"/>
    <w:rsid w:val="00CA6929"/>
    <w:rsid w:val="00CB1189"/>
    <w:rsid w:val="00CB1C57"/>
    <w:rsid w:val="00CB1E37"/>
    <w:rsid w:val="00CB2A47"/>
    <w:rsid w:val="00CB3E12"/>
    <w:rsid w:val="00CB51D9"/>
    <w:rsid w:val="00CB61E6"/>
    <w:rsid w:val="00CB6931"/>
    <w:rsid w:val="00CC1F7D"/>
    <w:rsid w:val="00CC4A9F"/>
    <w:rsid w:val="00CD2115"/>
    <w:rsid w:val="00CD45E8"/>
    <w:rsid w:val="00CD5CB9"/>
    <w:rsid w:val="00CD6B1F"/>
    <w:rsid w:val="00CE00F3"/>
    <w:rsid w:val="00CE1052"/>
    <w:rsid w:val="00CE3DE9"/>
    <w:rsid w:val="00CE70FE"/>
    <w:rsid w:val="00CF136C"/>
    <w:rsid w:val="00CF205C"/>
    <w:rsid w:val="00CF4252"/>
    <w:rsid w:val="00CF44EE"/>
    <w:rsid w:val="00CF51C9"/>
    <w:rsid w:val="00D00107"/>
    <w:rsid w:val="00D0065B"/>
    <w:rsid w:val="00D03DFB"/>
    <w:rsid w:val="00D062EA"/>
    <w:rsid w:val="00D06DBC"/>
    <w:rsid w:val="00D106D4"/>
    <w:rsid w:val="00D12623"/>
    <w:rsid w:val="00D12A56"/>
    <w:rsid w:val="00D133C1"/>
    <w:rsid w:val="00D13B0D"/>
    <w:rsid w:val="00D155D2"/>
    <w:rsid w:val="00D17ECD"/>
    <w:rsid w:val="00D20167"/>
    <w:rsid w:val="00D231F2"/>
    <w:rsid w:val="00D23846"/>
    <w:rsid w:val="00D2772D"/>
    <w:rsid w:val="00D33ABD"/>
    <w:rsid w:val="00D357C8"/>
    <w:rsid w:val="00D370D4"/>
    <w:rsid w:val="00D4044E"/>
    <w:rsid w:val="00D433E2"/>
    <w:rsid w:val="00D472E2"/>
    <w:rsid w:val="00D5111F"/>
    <w:rsid w:val="00D5160C"/>
    <w:rsid w:val="00D5567D"/>
    <w:rsid w:val="00D56FE3"/>
    <w:rsid w:val="00D61875"/>
    <w:rsid w:val="00D6720F"/>
    <w:rsid w:val="00D707D6"/>
    <w:rsid w:val="00D71A80"/>
    <w:rsid w:val="00D7605E"/>
    <w:rsid w:val="00D763BC"/>
    <w:rsid w:val="00D77CD6"/>
    <w:rsid w:val="00D802E1"/>
    <w:rsid w:val="00D8085C"/>
    <w:rsid w:val="00D8442B"/>
    <w:rsid w:val="00D85D01"/>
    <w:rsid w:val="00D86482"/>
    <w:rsid w:val="00D87078"/>
    <w:rsid w:val="00D93569"/>
    <w:rsid w:val="00D95972"/>
    <w:rsid w:val="00DA17B6"/>
    <w:rsid w:val="00DA18A9"/>
    <w:rsid w:val="00DA42B2"/>
    <w:rsid w:val="00DA6AA3"/>
    <w:rsid w:val="00DA6C91"/>
    <w:rsid w:val="00DA7EFE"/>
    <w:rsid w:val="00DB4363"/>
    <w:rsid w:val="00DC03E2"/>
    <w:rsid w:val="00DC33DB"/>
    <w:rsid w:val="00DC3733"/>
    <w:rsid w:val="00DC3BAB"/>
    <w:rsid w:val="00DC7836"/>
    <w:rsid w:val="00DC7EE1"/>
    <w:rsid w:val="00DD1C05"/>
    <w:rsid w:val="00DD4805"/>
    <w:rsid w:val="00DE0F3A"/>
    <w:rsid w:val="00DE2AC9"/>
    <w:rsid w:val="00DF203D"/>
    <w:rsid w:val="00DF4091"/>
    <w:rsid w:val="00DF43B7"/>
    <w:rsid w:val="00DF4580"/>
    <w:rsid w:val="00E00087"/>
    <w:rsid w:val="00E01AC6"/>
    <w:rsid w:val="00E039A9"/>
    <w:rsid w:val="00E051D9"/>
    <w:rsid w:val="00E05760"/>
    <w:rsid w:val="00E08081"/>
    <w:rsid w:val="00E107EE"/>
    <w:rsid w:val="00E165AD"/>
    <w:rsid w:val="00E2255F"/>
    <w:rsid w:val="00E232AE"/>
    <w:rsid w:val="00E24720"/>
    <w:rsid w:val="00E261F4"/>
    <w:rsid w:val="00E330FE"/>
    <w:rsid w:val="00E338E1"/>
    <w:rsid w:val="00E37391"/>
    <w:rsid w:val="00E37E07"/>
    <w:rsid w:val="00E449F2"/>
    <w:rsid w:val="00E44C8F"/>
    <w:rsid w:val="00E45E70"/>
    <w:rsid w:val="00E52B67"/>
    <w:rsid w:val="00E55EBA"/>
    <w:rsid w:val="00E60322"/>
    <w:rsid w:val="00E62E87"/>
    <w:rsid w:val="00E6363F"/>
    <w:rsid w:val="00E65FB2"/>
    <w:rsid w:val="00E66F91"/>
    <w:rsid w:val="00E66FFB"/>
    <w:rsid w:val="00E6719E"/>
    <w:rsid w:val="00E6788F"/>
    <w:rsid w:val="00E705D5"/>
    <w:rsid w:val="00E70C25"/>
    <w:rsid w:val="00E73AA0"/>
    <w:rsid w:val="00E74158"/>
    <w:rsid w:val="00E82EE2"/>
    <w:rsid w:val="00E914C0"/>
    <w:rsid w:val="00E9419F"/>
    <w:rsid w:val="00E94706"/>
    <w:rsid w:val="00E968F7"/>
    <w:rsid w:val="00EA07B8"/>
    <w:rsid w:val="00EA20C3"/>
    <w:rsid w:val="00EA2267"/>
    <w:rsid w:val="00EA446C"/>
    <w:rsid w:val="00EA64C1"/>
    <w:rsid w:val="00EA7389"/>
    <w:rsid w:val="00EA7DD5"/>
    <w:rsid w:val="00EB5373"/>
    <w:rsid w:val="00EB61E0"/>
    <w:rsid w:val="00EB7C0B"/>
    <w:rsid w:val="00EC387D"/>
    <w:rsid w:val="00EC415F"/>
    <w:rsid w:val="00EC5577"/>
    <w:rsid w:val="00EC7E3A"/>
    <w:rsid w:val="00ED1544"/>
    <w:rsid w:val="00ED32A6"/>
    <w:rsid w:val="00ED4450"/>
    <w:rsid w:val="00EE016F"/>
    <w:rsid w:val="00EE0B02"/>
    <w:rsid w:val="00EE0D8F"/>
    <w:rsid w:val="00EE20FB"/>
    <w:rsid w:val="00EE2D24"/>
    <w:rsid w:val="00EE36C4"/>
    <w:rsid w:val="00EE4D72"/>
    <w:rsid w:val="00EF0568"/>
    <w:rsid w:val="00EF110F"/>
    <w:rsid w:val="00EF4BB2"/>
    <w:rsid w:val="00EF4D5C"/>
    <w:rsid w:val="00EF4E32"/>
    <w:rsid w:val="00EF520F"/>
    <w:rsid w:val="00EF563D"/>
    <w:rsid w:val="00EF6AF4"/>
    <w:rsid w:val="00EF6F9F"/>
    <w:rsid w:val="00F02DEB"/>
    <w:rsid w:val="00F055B5"/>
    <w:rsid w:val="00F06114"/>
    <w:rsid w:val="00F078DF"/>
    <w:rsid w:val="00F11A31"/>
    <w:rsid w:val="00F14C82"/>
    <w:rsid w:val="00F20A4D"/>
    <w:rsid w:val="00F22719"/>
    <w:rsid w:val="00F22FD0"/>
    <w:rsid w:val="00F23E59"/>
    <w:rsid w:val="00F25B2A"/>
    <w:rsid w:val="00F26B21"/>
    <w:rsid w:val="00F27D3A"/>
    <w:rsid w:val="00F32C04"/>
    <w:rsid w:val="00F362E5"/>
    <w:rsid w:val="00F40290"/>
    <w:rsid w:val="00F40F70"/>
    <w:rsid w:val="00F44EE6"/>
    <w:rsid w:val="00F450E5"/>
    <w:rsid w:val="00F45C61"/>
    <w:rsid w:val="00F50429"/>
    <w:rsid w:val="00F51D7A"/>
    <w:rsid w:val="00F52020"/>
    <w:rsid w:val="00F533FE"/>
    <w:rsid w:val="00F535A2"/>
    <w:rsid w:val="00F53C82"/>
    <w:rsid w:val="00F5563E"/>
    <w:rsid w:val="00F57004"/>
    <w:rsid w:val="00F62E13"/>
    <w:rsid w:val="00F648E9"/>
    <w:rsid w:val="00F65516"/>
    <w:rsid w:val="00F71C1E"/>
    <w:rsid w:val="00F72041"/>
    <w:rsid w:val="00F72E0E"/>
    <w:rsid w:val="00F743DC"/>
    <w:rsid w:val="00F7613E"/>
    <w:rsid w:val="00F76B74"/>
    <w:rsid w:val="00F776B8"/>
    <w:rsid w:val="00F80F10"/>
    <w:rsid w:val="00F81FA6"/>
    <w:rsid w:val="00F84780"/>
    <w:rsid w:val="00F861E6"/>
    <w:rsid w:val="00F86DF7"/>
    <w:rsid w:val="00F93501"/>
    <w:rsid w:val="00F9433A"/>
    <w:rsid w:val="00F944D8"/>
    <w:rsid w:val="00F94B6D"/>
    <w:rsid w:val="00F959E5"/>
    <w:rsid w:val="00F95C08"/>
    <w:rsid w:val="00F95E7F"/>
    <w:rsid w:val="00F96270"/>
    <w:rsid w:val="00F96EF7"/>
    <w:rsid w:val="00FA46C0"/>
    <w:rsid w:val="00FA7D76"/>
    <w:rsid w:val="00FB03BF"/>
    <w:rsid w:val="00FB112A"/>
    <w:rsid w:val="00FB145C"/>
    <w:rsid w:val="00FB22BA"/>
    <w:rsid w:val="00FB2790"/>
    <w:rsid w:val="00FB78EC"/>
    <w:rsid w:val="00FB78ED"/>
    <w:rsid w:val="00FC0475"/>
    <w:rsid w:val="00FC05DA"/>
    <w:rsid w:val="00FC124E"/>
    <w:rsid w:val="00FC16E6"/>
    <w:rsid w:val="00FC199D"/>
    <w:rsid w:val="00FC1D20"/>
    <w:rsid w:val="00FC1F19"/>
    <w:rsid w:val="00FC3F29"/>
    <w:rsid w:val="00FC4DC9"/>
    <w:rsid w:val="00FC53E5"/>
    <w:rsid w:val="00FC558D"/>
    <w:rsid w:val="00FC59C4"/>
    <w:rsid w:val="00FD096F"/>
    <w:rsid w:val="00FD4EF5"/>
    <w:rsid w:val="00FE4211"/>
    <w:rsid w:val="00FE4A9B"/>
    <w:rsid w:val="00FF0494"/>
    <w:rsid w:val="00FF06E3"/>
    <w:rsid w:val="00FF4FF6"/>
    <w:rsid w:val="00FF9866"/>
    <w:rsid w:val="01040C6D"/>
    <w:rsid w:val="011D9AF8"/>
    <w:rsid w:val="014A203C"/>
    <w:rsid w:val="01583B6C"/>
    <w:rsid w:val="018A61F5"/>
    <w:rsid w:val="0196617D"/>
    <w:rsid w:val="01DF6CD0"/>
    <w:rsid w:val="020E1FCC"/>
    <w:rsid w:val="023BEA21"/>
    <w:rsid w:val="024A409F"/>
    <w:rsid w:val="02575048"/>
    <w:rsid w:val="0258FE90"/>
    <w:rsid w:val="0259CF67"/>
    <w:rsid w:val="0296521A"/>
    <w:rsid w:val="02A31916"/>
    <w:rsid w:val="02F55234"/>
    <w:rsid w:val="03728ECC"/>
    <w:rsid w:val="0384F9D8"/>
    <w:rsid w:val="03B49BEB"/>
    <w:rsid w:val="03B7B077"/>
    <w:rsid w:val="03BAE221"/>
    <w:rsid w:val="03C208CB"/>
    <w:rsid w:val="03CE2A84"/>
    <w:rsid w:val="03ED0D9A"/>
    <w:rsid w:val="03FA8360"/>
    <w:rsid w:val="04125DEA"/>
    <w:rsid w:val="043B95CB"/>
    <w:rsid w:val="045EE061"/>
    <w:rsid w:val="045FB8BE"/>
    <w:rsid w:val="0471C06B"/>
    <w:rsid w:val="04A2EA23"/>
    <w:rsid w:val="04A488D4"/>
    <w:rsid w:val="04A80278"/>
    <w:rsid w:val="04B1C66D"/>
    <w:rsid w:val="04D73137"/>
    <w:rsid w:val="051A67C0"/>
    <w:rsid w:val="05474826"/>
    <w:rsid w:val="055B09A8"/>
    <w:rsid w:val="05659955"/>
    <w:rsid w:val="05669543"/>
    <w:rsid w:val="05771037"/>
    <w:rsid w:val="05A8BE50"/>
    <w:rsid w:val="05DC39BA"/>
    <w:rsid w:val="060A9227"/>
    <w:rsid w:val="061635F7"/>
    <w:rsid w:val="06178E75"/>
    <w:rsid w:val="063223F1"/>
    <w:rsid w:val="0653966A"/>
    <w:rsid w:val="0663BE50"/>
    <w:rsid w:val="0678BFBC"/>
    <w:rsid w:val="06845174"/>
    <w:rsid w:val="06AA0FAD"/>
    <w:rsid w:val="0703A18E"/>
    <w:rsid w:val="070FFFCB"/>
    <w:rsid w:val="0719DAF2"/>
    <w:rsid w:val="0726EA5C"/>
    <w:rsid w:val="0727BC21"/>
    <w:rsid w:val="07309D2D"/>
    <w:rsid w:val="073F6B57"/>
    <w:rsid w:val="0769E5C2"/>
    <w:rsid w:val="0772082E"/>
    <w:rsid w:val="07954D73"/>
    <w:rsid w:val="07AA302C"/>
    <w:rsid w:val="07C9E4F6"/>
    <w:rsid w:val="07CB42DC"/>
    <w:rsid w:val="07DE8E00"/>
    <w:rsid w:val="07EE97A2"/>
    <w:rsid w:val="07F0DB61"/>
    <w:rsid w:val="07F437D9"/>
    <w:rsid w:val="07F56C88"/>
    <w:rsid w:val="0803028D"/>
    <w:rsid w:val="080D6A27"/>
    <w:rsid w:val="084BAEEC"/>
    <w:rsid w:val="089EA66F"/>
    <w:rsid w:val="08C34DE4"/>
    <w:rsid w:val="08C62D72"/>
    <w:rsid w:val="08EB6AB9"/>
    <w:rsid w:val="090A0469"/>
    <w:rsid w:val="09318B8C"/>
    <w:rsid w:val="09396AF5"/>
    <w:rsid w:val="09535A38"/>
    <w:rsid w:val="09763904"/>
    <w:rsid w:val="09C2D81F"/>
    <w:rsid w:val="09D0DA4E"/>
    <w:rsid w:val="09EC2C62"/>
    <w:rsid w:val="0A0503D6"/>
    <w:rsid w:val="0A0AAF05"/>
    <w:rsid w:val="0A441D84"/>
    <w:rsid w:val="0A744B30"/>
    <w:rsid w:val="0A85C94E"/>
    <w:rsid w:val="0A9DA152"/>
    <w:rsid w:val="0AA96CDC"/>
    <w:rsid w:val="0AAFD927"/>
    <w:rsid w:val="0ABCDDC3"/>
    <w:rsid w:val="0AFF8D25"/>
    <w:rsid w:val="0B1241E5"/>
    <w:rsid w:val="0B32990D"/>
    <w:rsid w:val="0B3CC658"/>
    <w:rsid w:val="0B4D1D7A"/>
    <w:rsid w:val="0B6D41E6"/>
    <w:rsid w:val="0B8C09BD"/>
    <w:rsid w:val="0B9444FC"/>
    <w:rsid w:val="0BB22666"/>
    <w:rsid w:val="0BBB9388"/>
    <w:rsid w:val="0C11709F"/>
    <w:rsid w:val="0C166E9E"/>
    <w:rsid w:val="0C1C8B53"/>
    <w:rsid w:val="0C4E7683"/>
    <w:rsid w:val="0C59DD65"/>
    <w:rsid w:val="0C969B9C"/>
    <w:rsid w:val="0C9B5731"/>
    <w:rsid w:val="0CC7955E"/>
    <w:rsid w:val="0CCA28B3"/>
    <w:rsid w:val="0CCFE2B8"/>
    <w:rsid w:val="0CE4139F"/>
    <w:rsid w:val="0CE41994"/>
    <w:rsid w:val="0D05C4B8"/>
    <w:rsid w:val="0D5E5EE7"/>
    <w:rsid w:val="0DAC7401"/>
    <w:rsid w:val="0DAFFADE"/>
    <w:rsid w:val="0DC06170"/>
    <w:rsid w:val="0DCCEAAC"/>
    <w:rsid w:val="0DCD8D06"/>
    <w:rsid w:val="0DD01F37"/>
    <w:rsid w:val="0E0F87C4"/>
    <w:rsid w:val="0E31C1F0"/>
    <w:rsid w:val="0EB9866A"/>
    <w:rsid w:val="0EC0FB32"/>
    <w:rsid w:val="0EC33E51"/>
    <w:rsid w:val="0EDD2B0D"/>
    <w:rsid w:val="0EF1E42B"/>
    <w:rsid w:val="0EFF5275"/>
    <w:rsid w:val="0F332A02"/>
    <w:rsid w:val="0F348B82"/>
    <w:rsid w:val="0F44254F"/>
    <w:rsid w:val="0F4EDFB3"/>
    <w:rsid w:val="0F5BD08A"/>
    <w:rsid w:val="0FA1BD0A"/>
    <w:rsid w:val="0FA506B5"/>
    <w:rsid w:val="0FB553BE"/>
    <w:rsid w:val="0FFCFBD1"/>
    <w:rsid w:val="10186078"/>
    <w:rsid w:val="10299531"/>
    <w:rsid w:val="102AFCC5"/>
    <w:rsid w:val="102B2B1A"/>
    <w:rsid w:val="103894A1"/>
    <w:rsid w:val="10474C37"/>
    <w:rsid w:val="104A132F"/>
    <w:rsid w:val="10681BD4"/>
    <w:rsid w:val="106EE462"/>
    <w:rsid w:val="10F74AE0"/>
    <w:rsid w:val="1104E804"/>
    <w:rsid w:val="115FABA5"/>
    <w:rsid w:val="11651CA5"/>
    <w:rsid w:val="116D5F4A"/>
    <w:rsid w:val="117CB84A"/>
    <w:rsid w:val="118D976E"/>
    <w:rsid w:val="118E3F6F"/>
    <w:rsid w:val="11E8AA6B"/>
    <w:rsid w:val="11FC5E8B"/>
    <w:rsid w:val="121588F5"/>
    <w:rsid w:val="121D45A0"/>
    <w:rsid w:val="122EFB0B"/>
    <w:rsid w:val="124AA21D"/>
    <w:rsid w:val="125DE63F"/>
    <w:rsid w:val="12622B5C"/>
    <w:rsid w:val="127D689E"/>
    <w:rsid w:val="1280BE87"/>
    <w:rsid w:val="12B19B83"/>
    <w:rsid w:val="12F12757"/>
    <w:rsid w:val="131E7184"/>
    <w:rsid w:val="13201558"/>
    <w:rsid w:val="132EDA99"/>
    <w:rsid w:val="133360B3"/>
    <w:rsid w:val="133D76E8"/>
    <w:rsid w:val="13678646"/>
    <w:rsid w:val="136E68A8"/>
    <w:rsid w:val="137D0E42"/>
    <w:rsid w:val="1387C68D"/>
    <w:rsid w:val="138A3350"/>
    <w:rsid w:val="139D025C"/>
    <w:rsid w:val="13B1BD15"/>
    <w:rsid w:val="13CD280E"/>
    <w:rsid w:val="13D57903"/>
    <w:rsid w:val="13D8F877"/>
    <w:rsid w:val="13D9E1A3"/>
    <w:rsid w:val="143C7C7E"/>
    <w:rsid w:val="149E598F"/>
    <w:rsid w:val="14A32FD3"/>
    <w:rsid w:val="14B7B788"/>
    <w:rsid w:val="14D28AF5"/>
    <w:rsid w:val="14D2C96A"/>
    <w:rsid w:val="150DF445"/>
    <w:rsid w:val="155F583B"/>
    <w:rsid w:val="156B8612"/>
    <w:rsid w:val="156E148E"/>
    <w:rsid w:val="15730699"/>
    <w:rsid w:val="159362FF"/>
    <w:rsid w:val="15C82E1D"/>
    <w:rsid w:val="15CE4B52"/>
    <w:rsid w:val="15D123EA"/>
    <w:rsid w:val="15D6F1E5"/>
    <w:rsid w:val="15E67631"/>
    <w:rsid w:val="15EF28F1"/>
    <w:rsid w:val="1627DD99"/>
    <w:rsid w:val="1632C5B6"/>
    <w:rsid w:val="168004A6"/>
    <w:rsid w:val="1686026A"/>
    <w:rsid w:val="168BBFEF"/>
    <w:rsid w:val="16A1699C"/>
    <w:rsid w:val="16BB75A6"/>
    <w:rsid w:val="16CFF570"/>
    <w:rsid w:val="17172921"/>
    <w:rsid w:val="171805B6"/>
    <w:rsid w:val="171A2359"/>
    <w:rsid w:val="172395D9"/>
    <w:rsid w:val="176131D4"/>
    <w:rsid w:val="176499FB"/>
    <w:rsid w:val="178CEAAA"/>
    <w:rsid w:val="17AFCEE1"/>
    <w:rsid w:val="17C989FD"/>
    <w:rsid w:val="17CAD2CD"/>
    <w:rsid w:val="17D2559F"/>
    <w:rsid w:val="17F2837A"/>
    <w:rsid w:val="1839B0F6"/>
    <w:rsid w:val="183D42FC"/>
    <w:rsid w:val="18A5C584"/>
    <w:rsid w:val="18D7B11B"/>
    <w:rsid w:val="18EC9AC6"/>
    <w:rsid w:val="192C2B8F"/>
    <w:rsid w:val="1942F1F8"/>
    <w:rsid w:val="19B1B782"/>
    <w:rsid w:val="1A0BF143"/>
    <w:rsid w:val="1A1EB2BB"/>
    <w:rsid w:val="1A245D76"/>
    <w:rsid w:val="1A33D567"/>
    <w:rsid w:val="1A66B75F"/>
    <w:rsid w:val="1A7C035E"/>
    <w:rsid w:val="1A80E1BB"/>
    <w:rsid w:val="1AB8CBD6"/>
    <w:rsid w:val="1AD4506C"/>
    <w:rsid w:val="1AFB93A0"/>
    <w:rsid w:val="1B2A791B"/>
    <w:rsid w:val="1BB3B994"/>
    <w:rsid w:val="1BC09D3C"/>
    <w:rsid w:val="1BD588E4"/>
    <w:rsid w:val="1BDCFF65"/>
    <w:rsid w:val="1C008C8E"/>
    <w:rsid w:val="1C0F78C5"/>
    <w:rsid w:val="1C1C43DB"/>
    <w:rsid w:val="1C1EF73F"/>
    <w:rsid w:val="1C1F6A94"/>
    <w:rsid w:val="1C3B1541"/>
    <w:rsid w:val="1C4FB5EA"/>
    <w:rsid w:val="1C67A7CF"/>
    <w:rsid w:val="1C694F38"/>
    <w:rsid w:val="1CB3F22F"/>
    <w:rsid w:val="1CC0DA14"/>
    <w:rsid w:val="1D031D19"/>
    <w:rsid w:val="1D3542AF"/>
    <w:rsid w:val="1D460399"/>
    <w:rsid w:val="1D54BF16"/>
    <w:rsid w:val="1D823E2C"/>
    <w:rsid w:val="1DC4E9AA"/>
    <w:rsid w:val="1DF411C0"/>
    <w:rsid w:val="1DFB89AD"/>
    <w:rsid w:val="1E0E37E3"/>
    <w:rsid w:val="1E1E40A3"/>
    <w:rsid w:val="1E248B11"/>
    <w:rsid w:val="1E37FAA1"/>
    <w:rsid w:val="1E3CD5AD"/>
    <w:rsid w:val="1E519DEE"/>
    <w:rsid w:val="1E5C0844"/>
    <w:rsid w:val="1E6B6A8C"/>
    <w:rsid w:val="1E7DF08F"/>
    <w:rsid w:val="1EA64759"/>
    <w:rsid w:val="1EA88560"/>
    <w:rsid w:val="1EAD816A"/>
    <w:rsid w:val="1EB8FF1A"/>
    <w:rsid w:val="1EC880BB"/>
    <w:rsid w:val="1EE1D069"/>
    <w:rsid w:val="1F3A1398"/>
    <w:rsid w:val="1F7581B2"/>
    <w:rsid w:val="1F7F0417"/>
    <w:rsid w:val="1F882255"/>
    <w:rsid w:val="1FAF9E05"/>
    <w:rsid w:val="1FB5BF12"/>
    <w:rsid w:val="1FC6B735"/>
    <w:rsid w:val="1FDC89AD"/>
    <w:rsid w:val="200BEB6D"/>
    <w:rsid w:val="201485EA"/>
    <w:rsid w:val="204ABC0F"/>
    <w:rsid w:val="205DABE0"/>
    <w:rsid w:val="207B3A30"/>
    <w:rsid w:val="20AB1EE1"/>
    <w:rsid w:val="20B67C96"/>
    <w:rsid w:val="20BC6954"/>
    <w:rsid w:val="2123EFF6"/>
    <w:rsid w:val="2129F451"/>
    <w:rsid w:val="213F5FF1"/>
    <w:rsid w:val="214074E0"/>
    <w:rsid w:val="21627FFB"/>
    <w:rsid w:val="216F9B1A"/>
    <w:rsid w:val="2183BBF1"/>
    <w:rsid w:val="2189426E"/>
    <w:rsid w:val="220E7D64"/>
    <w:rsid w:val="223977CA"/>
    <w:rsid w:val="223EFDDB"/>
    <w:rsid w:val="22A013C5"/>
    <w:rsid w:val="22CC7F19"/>
    <w:rsid w:val="22D5CE08"/>
    <w:rsid w:val="22E4DB01"/>
    <w:rsid w:val="22EF3775"/>
    <w:rsid w:val="231D1E6F"/>
    <w:rsid w:val="2336189F"/>
    <w:rsid w:val="2339AC92"/>
    <w:rsid w:val="234DA18E"/>
    <w:rsid w:val="237E9D90"/>
    <w:rsid w:val="2395A9A8"/>
    <w:rsid w:val="23F1CFB9"/>
    <w:rsid w:val="23FA941C"/>
    <w:rsid w:val="23FF2DAD"/>
    <w:rsid w:val="2443689D"/>
    <w:rsid w:val="248108D6"/>
    <w:rsid w:val="249C8279"/>
    <w:rsid w:val="24AFB1F0"/>
    <w:rsid w:val="24C5B6DB"/>
    <w:rsid w:val="2501D710"/>
    <w:rsid w:val="254FAAC1"/>
    <w:rsid w:val="25795D32"/>
    <w:rsid w:val="258E1014"/>
    <w:rsid w:val="25977875"/>
    <w:rsid w:val="25A2D128"/>
    <w:rsid w:val="25C1E144"/>
    <w:rsid w:val="25E24D25"/>
    <w:rsid w:val="25E85B59"/>
    <w:rsid w:val="26282A47"/>
    <w:rsid w:val="26513710"/>
    <w:rsid w:val="265191F3"/>
    <w:rsid w:val="266EBAD4"/>
    <w:rsid w:val="26910BDE"/>
    <w:rsid w:val="26A45F63"/>
    <w:rsid w:val="26B70CBB"/>
    <w:rsid w:val="26BA8998"/>
    <w:rsid w:val="26D8F34D"/>
    <w:rsid w:val="26F4C673"/>
    <w:rsid w:val="270F964C"/>
    <w:rsid w:val="2713517C"/>
    <w:rsid w:val="2729C7D0"/>
    <w:rsid w:val="27328839"/>
    <w:rsid w:val="27427859"/>
    <w:rsid w:val="27801027"/>
    <w:rsid w:val="279175A5"/>
    <w:rsid w:val="2793A55E"/>
    <w:rsid w:val="27B66E77"/>
    <w:rsid w:val="27CDB166"/>
    <w:rsid w:val="27D6EB2A"/>
    <w:rsid w:val="27E55E94"/>
    <w:rsid w:val="27EFFCCE"/>
    <w:rsid w:val="2805AE84"/>
    <w:rsid w:val="280677EB"/>
    <w:rsid w:val="280FFBCD"/>
    <w:rsid w:val="28111329"/>
    <w:rsid w:val="28447E6B"/>
    <w:rsid w:val="28762F1C"/>
    <w:rsid w:val="2885AD52"/>
    <w:rsid w:val="288C3566"/>
    <w:rsid w:val="289DC738"/>
    <w:rsid w:val="2914C937"/>
    <w:rsid w:val="29298CF7"/>
    <w:rsid w:val="2945C577"/>
    <w:rsid w:val="29610446"/>
    <w:rsid w:val="297818A5"/>
    <w:rsid w:val="29944577"/>
    <w:rsid w:val="299D3500"/>
    <w:rsid w:val="29AFA4E1"/>
    <w:rsid w:val="29CF59BA"/>
    <w:rsid w:val="2A04074E"/>
    <w:rsid w:val="2A08A794"/>
    <w:rsid w:val="2A1D209B"/>
    <w:rsid w:val="2A4E95A7"/>
    <w:rsid w:val="2A67D3A1"/>
    <w:rsid w:val="2AA329C6"/>
    <w:rsid w:val="2AAAA12B"/>
    <w:rsid w:val="2AC57429"/>
    <w:rsid w:val="2AC5E048"/>
    <w:rsid w:val="2AC6DF09"/>
    <w:rsid w:val="2ACA40F4"/>
    <w:rsid w:val="2AE12A52"/>
    <w:rsid w:val="2AFEF065"/>
    <w:rsid w:val="2B6C006D"/>
    <w:rsid w:val="2BDD3855"/>
    <w:rsid w:val="2BE4EFA4"/>
    <w:rsid w:val="2BF91297"/>
    <w:rsid w:val="2C0E777F"/>
    <w:rsid w:val="2C217A66"/>
    <w:rsid w:val="2C2322C5"/>
    <w:rsid w:val="2C279697"/>
    <w:rsid w:val="2C4302A6"/>
    <w:rsid w:val="2C507576"/>
    <w:rsid w:val="2C86DDB9"/>
    <w:rsid w:val="2C9B59E0"/>
    <w:rsid w:val="2CBCB88E"/>
    <w:rsid w:val="2CBE1042"/>
    <w:rsid w:val="2CBF97BA"/>
    <w:rsid w:val="2CC354CC"/>
    <w:rsid w:val="2D627F6F"/>
    <w:rsid w:val="2DBAC6D0"/>
    <w:rsid w:val="2DC789CA"/>
    <w:rsid w:val="2DE276FA"/>
    <w:rsid w:val="2DF1BE32"/>
    <w:rsid w:val="2E084304"/>
    <w:rsid w:val="2E1882AF"/>
    <w:rsid w:val="2E4DB3CA"/>
    <w:rsid w:val="2E677052"/>
    <w:rsid w:val="2E831AC5"/>
    <w:rsid w:val="2EC8C524"/>
    <w:rsid w:val="2EC8F318"/>
    <w:rsid w:val="2ECFC7C8"/>
    <w:rsid w:val="2EDB768B"/>
    <w:rsid w:val="2EEDBBF5"/>
    <w:rsid w:val="2EF60728"/>
    <w:rsid w:val="2EF7C325"/>
    <w:rsid w:val="2F00A1F7"/>
    <w:rsid w:val="2F17C479"/>
    <w:rsid w:val="2F28AA4A"/>
    <w:rsid w:val="2F762BE8"/>
    <w:rsid w:val="2F9D9859"/>
    <w:rsid w:val="2FA467BF"/>
    <w:rsid w:val="2FC9C40F"/>
    <w:rsid w:val="2FD0C651"/>
    <w:rsid w:val="2FE59394"/>
    <w:rsid w:val="3018CAEA"/>
    <w:rsid w:val="301935B3"/>
    <w:rsid w:val="3064D17A"/>
    <w:rsid w:val="307E45FF"/>
    <w:rsid w:val="30CA38A8"/>
    <w:rsid w:val="30E4B58E"/>
    <w:rsid w:val="30F3B4D7"/>
    <w:rsid w:val="3104687E"/>
    <w:rsid w:val="310E47C3"/>
    <w:rsid w:val="312439FF"/>
    <w:rsid w:val="31471A37"/>
    <w:rsid w:val="31658CA3"/>
    <w:rsid w:val="31B1FD2E"/>
    <w:rsid w:val="31C41C27"/>
    <w:rsid w:val="31C4A1DF"/>
    <w:rsid w:val="31CE2AB8"/>
    <w:rsid w:val="31E7BDCD"/>
    <w:rsid w:val="31F19BAC"/>
    <w:rsid w:val="31F3C9DE"/>
    <w:rsid w:val="3224CE67"/>
    <w:rsid w:val="323F899E"/>
    <w:rsid w:val="3260AB3D"/>
    <w:rsid w:val="326807A5"/>
    <w:rsid w:val="32806E34"/>
    <w:rsid w:val="3287671B"/>
    <w:rsid w:val="328CA7E5"/>
    <w:rsid w:val="328E88AC"/>
    <w:rsid w:val="329D1E33"/>
    <w:rsid w:val="32AD3722"/>
    <w:rsid w:val="32DEFFD0"/>
    <w:rsid w:val="32EE8A1B"/>
    <w:rsid w:val="3302B3A7"/>
    <w:rsid w:val="33031375"/>
    <w:rsid w:val="33482E9F"/>
    <w:rsid w:val="334E7880"/>
    <w:rsid w:val="334F92FF"/>
    <w:rsid w:val="336FC56F"/>
    <w:rsid w:val="338B2975"/>
    <w:rsid w:val="338D5D87"/>
    <w:rsid w:val="338E2686"/>
    <w:rsid w:val="33A811CF"/>
    <w:rsid w:val="33BB1CAC"/>
    <w:rsid w:val="33BBE539"/>
    <w:rsid w:val="33E385BA"/>
    <w:rsid w:val="33E76A53"/>
    <w:rsid w:val="33F697DF"/>
    <w:rsid w:val="33F6D701"/>
    <w:rsid w:val="340462CA"/>
    <w:rsid w:val="3417447B"/>
    <w:rsid w:val="34244A8A"/>
    <w:rsid w:val="342AD6B7"/>
    <w:rsid w:val="342B5723"/>
    <w:rsid w:val="342F1730"/>
    <w:rsid w:val="345A3956"/>
    <w:rsid w:val="34A17261"/>
    <w:rsid w:val="34F0C33E"/>
    <w:rsid w:val="3510BA9F"/>
    <w:rsid w:val="353A8E3C"/>
    <w:rsid w:val="3564F373"/>
    <w:rsid w:val="35670683"/>
    <w:rsid w:val="35775ADC"/>
    <w:rsid w:val="357864D8"/>
    <w:rsid w:val="35A1C5F1"/>
    <w:rsid w:val="35B5D170"/>
    <w:rsid w:val="35CD6C66"/>
    <w:rsid w:val="35D508F1"/>
    <w:rsid w:val="362D6E51"/>
    <w:rsid w:val="36499CAD"/>
    <w:rsid w:val="36705DA4"/>
    <w:rsid w:val="369EF2E6"/>
    <w:rsid w:val="36CCA346"/>
    <w:rsid w:val="36DE2202"/>
    <w:rsid w:val="36E6D37C"/>
    <w:rsid w:val="37073AD5"/>
    <w:rsid w:val="37167792"/>
    <w:rsid w:val="37379BB3"/>
    <w:rsid w:val="373CA8D0"/>
    <w:rsid w:val="3755A5B7"/>
    <w:rsid w:val="376F3166"/>
    <w:rsid w:val="37861F31"/>
    <w:rsid w:val="378B3D2B"/>
    <w:rsid w:val="37C005D6"/>
    <w:rsid w:val="37CB1457"/>
    <w:rsid w:val="37F25460"/>
    <w:rsid w:val="3802DAFA"/>
    <w:rsid w:val="38095996"/>
    <w:rsid w:val="381A8107"/>
    <w:rsid w:val="3854FFFE"/>
    <w:rsid w:val="38562B2C"/>
    <w:rsid w:val="3865FD29"/>
    <w:rsid w:val="38BEB509"/>
    <w:rsid w:val="38C0310A"/>
    <w:rsid w:val="38D8D721"/>
    <w:rsid w:val="38DCD1A6"/>
    <w:rsid w:val="38F48345"/>
    <w:rsid w:val="38FF1F0B"/>
    <w:rsid w:val="3909BA2D"/>
    <w:rsid w:val="3909D66D"/>
    <w:rsid w:val="3910455B"/>
    <w:rsid w:val="3922D865"/>
    <w:rsid w:val="3933723B"/>
    <w:rsid w:val="394C54D4"/>
    <w:rsid w:val="39568067"/>
    <w:rsid w:val="396C22A0"/>
    <w:rsid w:val="39B1CEFE"/>
    <w:rsid w:val="39CAC801"/>
    <w:rsid w:val="39CBBE88"/>
    <w:rsid w:val="39DDF40A"/>
    <w:rsid w:val="39E25046"/>
    <w:rsid w:val="39E8826B"/>
    <w:rsid w:val="39EEF485"/>
    <w:rsid w:val="3A1C743B"/>
    <w:rsid w:val="3A31C8F0"/>
    <w:rsid w:val="3A483423"/>
    <w:rsid w:val="3A556604"/>
    <w:rsid w:val="3ACF2E63"/>
    <w:rsid w:val="3B097658"/>
    <w:rsid w:val="3B45928D"/>
    <w:rsid w:val="3B560415"/>
    <w:rsid w:val="3B5C41CA"/>
    <w:rsid w:val="3B616507"/>
    <w:rsid w:val="3B922A4E"/>
    <w:rsid w:val="3BB2A1E1"/>
    <w:rsid w:val="3BB90A6F"/>
    <w:rsid w:val="3BFCBE13"/>
    <w:rsid w:val="3C186585"/>
    <w:rsid w:val="3C93DD1F"/>
    <w:rsid w:val="3CAE93D2"/>
    <w:rsid w:val="3CBF729B"/>
    <w:rsid w:val="3CC91517"/>
    <w:rsid w:val="3CC965CF"/>
    <w:rsid w:val="3D5A7827"/>
    <w:rsid w:val="3D7FEA06"/>
    <w:rsid w:val="3D91AD72"/>
    <w:rsid w:val="3DB1AB86"/>
    <w:rsid w:val="3DBD4824"/>
    <w:rsid w:val="3DBE425D"/>
    <w:rsid w:val="3DD32654"/>
    <w:rsid w:val="3DE15BD0"/>
    <w:rsid w:val="3DED8C65"/>
    <w:rsid w:val="3E59E125"/>
    <w:rsid w:val="3E85A352"/>
    <w:rsid w:val="3E89D580"/>
    <w:rsid w:val="3EB2DD06"/>
    <w:rsid w:val="3EBAA326"/>
    <w:rsid w:val="3EC77FB9"/>
    <w:rsid w:val="3F068E15"/>
    <w:rsid w:val="3F134279"/>
    <w:rsid w:val="3F13510E"/>
    <w:rsid w:val="3F3FB08C"/>
    <w:rsid w:val="3F4D24B8"/>
    <w:rsid w:val="3F6589F4"/>
    <w:rsid w:val="3F698148"/>
    <w:rsid w:val="3F6E772B"/>
    <w:rsid w:val="3F706528"/>
    <w:rsid w:val="3F87D3FD"/>
    <w:rsid w:val="3F8F7C1B"/>
    <w:rsid w:val="3FB37A97"/>
    <w:rsid w:val="3FEA81B7"/>
    <w:rsid w:val="3FF27EDA"/>
    <w:rsid w:val="3FFCC0CF"/>
    <w:rsid w:val="4011C628"/>
    <w:rsid w:val="4017B38B"/>
    <w:rsid w:val="4038DFEC"/>
    <w:rsid w:val="40467B41"/>
    <w:rsid w:val="406E10D4"/>
    <w:rsid w:val="407B8B39"/>
    <w:rsid w:val="4094B0DF"/>
    <w:rsid w:val="40C06C77"/>
    <w:rsid w:val="40D20DC6"/>
    <w:rsid w:val="40D42B3E"/>
    <w:rsid w:val="41574827"/>
    <w:rsid w:val="41857528"/>
    <w:rsid w:val="41A5CBE4"/>
    <w:rsid w:val="41AE7C7E"/>
    <w:rsid w:val="41B085AC"/>
    <w:rsid w:val="41B60590"/>
    <w:rsid w:val="42005D51"/>
    <w:rsid w:val="4217BF1A"/>
    <w:rsid w:val="4245C212"/>
    <w:rsid w:val="425AE359"/>
    <w:rsid w:val="425E9704"/>
    <w:rsid w:val="425F901D"/>
    <w:rsid w:val="42685BB8"/>
    <w:rsid w:val="429B2EC3"/>
    <w:rsid w:val="42AC3187"/>
    <w:rsid w:val="42C6B588"/>
    <w:rsid w:val="42C7B73D"/>
    <w:rsid w:val="42CCCCC4"/>
    <w:rsid w:val="42D02A15"/>
    <w:rsid w:val="42D89F64"/>
    <w:rsid w:val="42F8F663"/>
    <w:rsid w:val="43258DFD"/>
    <w:rsid w:val="43603E62"/>
    <w:rsid w:val="4362F0F3"/>
    <w:rsid w:val="4380583C"/>
    <w:rsid w:val="438306F7"/>
    <w:rsid w:val="43A880D4"/>
    <w:rsid w:val="4427E707"/>
    <w:rsid w:val="443F3024"/>
    <w:rsid w:val="4456DB53"/>
    <w:rsid w:val="445DC86A"/>
    <w:rsid w:val="449AA9E7"/>
    <w:rsid w:val="44D05AE3"/>
    <w:rsid w:val="4514C0FC"/>
    <w:rsid w:val="451E1DCA"/>
    <w:rsid w:val="4539DAF4"/>
    <w:rsid w:val="45458242"/>
    <w:rsid w:val="45595D9D"/>
    <w:rsid w:val="4569EB6A"/>
    <w:rsid w:val="45738E93"/>
    <w:rsid w:val="4592D03C"/>
    <w:rsid w:val="45A8EC80"/>
    <w:rsid w:val="45AAD457"/>
    <w:rsid w:val="45C2D3AF"/>
    <w:rsid w:val="45D70DBB"/>
    <w:rsid w:val="4619712C"/>
    <w:rsid w:val="463CC248"/>
    <w:rsid w:val="469F43F5"/>
    <w:rsid w:val="46A654E0"/>
    <w:rsid w:val="46A71593"/>
    <w:rsid w:val="46D56E88"/>
    <w:rsid w:val="46E6DEEF"/>
    <w:rsid w:val="46F182B4"/>
    <w:rsid w:val="4704E8D8"/>
    <w:rsid w:val="4743C271"/>
    <w:rsid w:val="475139DD"/>
    <w:rsid w:val="47AA8318"/>
    <w:rsid w:val="47D0D205"/>
    <w:rsid w:val="47DED3A2"/>
    <w:rsid w:val="4828E0AC"/>
    <w:rsid w:val="483C1E52"/>
    <w:rsid w:val="48863F59"/>
    <w:rsid w:val="48ACC223"/>
    <w:rsid w:val="48B94B86"/>
    <w:rsid w:val="48E7C2C3"/>
    <w:rsid w:val="48EF868B"/>
    <w:rsid w:val="48FABEB6"/>
    <w:rsid w:val="48FF8FC4"/>
    <w:rsid w:val="4905153B"/>
    <w:rsid w:val="490E52BE"/>
    <w:rsid w:val="49278D2B"/>
    <w:rsid w:val="4931A7E7"/>
    <w:rsid w:val="494359D1"/>
    <w:rsid w:val="495555D6"/>
    <w:rsid w:val="49606075"/>
    <w:rsid w:val="497150B4"/>
    <w:rsid w:val="49824243"/>
    <w:rsid w:val="498EE63E"/>
    <w:rsid w:val="49A61554"/>
    <w:rsid w:val="49BDCE07"/>
    <w:rsid w:val="49CEEF06"/>
    <w:rsid w:val="4A2D3C54"/>
    <w:rsid w:val="4A69A4DA"/>
    <w:rsid w:val="4A74D66B"/>
    <w:rsid w:val="4AC6DEB6"/>
    <w:rsid w:val="4ACA1EC8"/>
    <w:rsid w:val="4AD23389"/>
    <w:rsid w:val="4AD82930"/>
    <w:rsid w:val="4B0D7288"/>
    <w:rsid w:val="4B0DEA93"/>
    <w:rsid w:val="4B3DE9F7"/>
    <w:rsid w:val="4B6F1403"/>
    <w:rsid w:val="4B70D4BD"/>
    <w:rsid w:val="4B86C13A"/>
    <w:rsid w:val="4B88A632"/>
    <w:rsid w:val="4B9BDB3D"/>
    <w:rsid w:val="4BBB0208"/>
    <w:rsid w:val="4BC43DDA"/>
    <w:rsid w:val="4BF4B51D"/>
    <w:rsid w:val="4BF8F0AD"/>
    <w:rsid w:val="4BFAF05D"/>
    <w:rsid w:val="4C27B310"/>
    <w:rsid w:val="4C37583A"/>
    <w:rsid w:val="4C903553"/>
    <w:rsid w:val="4CA151D0"/>
    <w:rsid w:val="4CBDEB4A"/>
    <w:rsid w:val="4CCC2CE0"/>
    <w:rsid w:val="4CFD2C8F"/>
    <w:rsid w:val="4D33FC64"/>
    <w:rsid w:val="4D3CC441"/>
    <w:rsid w:val="4D518949"/>
    <w:rsid w:val="4D85260F"/>
    <w:rsid w:val="4DF20466"/>
    <w:rsid w:val="4E11EAA6"/>
    <w:rsid w:val="4E42A3C0"/>
    <w:rsid w:val="4E641E78"/>
    <w:rsid w:val="4E9A4CDB"/>
    <w:rsid w:val="4E9F542D"/>
    <w:rsid w:val="4EB3E5F1"/>
    <w:rsid w:val="4F388200"/>
    <w:rsid w:val="4F4205F5"/>
    <w:rsid w:val="4F6EBC0D"/>
    <w:rsid w:val="4F8CCEB7"/>
    <w:rsid w:val="4FB0425E"/>
    <w:rsid w:val="4FC35CDF"/>
    <w:rsid w:val="4FEE8FCB"/>
    <w:rsid w:val="4FF82B1E"/>
    <w:rsid w:val="4FFDA23E"/>
    <w:rsid w:val="50045E96"/>
    <w:rsid w:val="500885A3"/>
    <w:rsid w:val="501BD89D"/>
    <w:rsid w:val="505CF9C1"/>
    <w:rsid w:val="50626E18"/>
    <w:rsid w:val="50637C7A"/>
    <w:rsid w:val="50AEE4E3"/>
    <w:rsid w:val="50DEDF98"/>
    <w:rsid w:val="50EF82AB"/>
    <w:rsid w:val="515652CA"/>
    <w:rsid w:val="515A16F9"/>
    <w:rsid w:val="5180B5CD"/>
    <w:rsid w:val="519B562D"/>
    <w:rsid w:val="51C3868F"/>
    <w:rsid w:val="51E39431"/>
    <w:rsid w:val="521AE578"/>
    <w:rsid w:val="52799066"/>
    <w:rsid w:val="528F0F4D"/>
    <w:rsid w:val="52A0010D"/>
    <w:rsid w:val="52A65AD3"/>
    <w:rsid w:val="52C47E19"/>
    <w:rsid w:val="52CD6020"/>
    <w:rsid w:val="52F26F85"/>
    <w:rsid w:val="5321C237"/>
    <w:rsid w:val="5341FF89"/>
    <w:rsid w:val="534F9E57"/>
    <w:rsid w:val="535296E1"/>
    <w:rsid w:val="5379CD41"/>
    <w:rsid w:val="53976B5D"/>
    <w:rsid w:val="5408C4CA"/>
    <w:rsid w:val="540911C0"/>
    <w:rsid w:val="54158413"/>
    <w:rsid w:val="5440B69D"/>
    <w:rsid w:val="54922FB2"/>
    <w:rsid w:val="549800F2"/>
    <w:rsid w:val="54B478B4"/>
    <w:rsid w:val="54B7874B"/>
    <w:rsid w:val="54C26096"/>
    <w:rsid w:val="551F6E68"/>
    <w:rsid w:val="55304BCD"/>
    <w:rsid w:val="55306E1B"/>
    <w:rsid w:val="5543C230"/>
    <w:rsid w:val="554CA54D"/>
    <w:rsid w:val="555E178B"/>
    <w:rsid w:val="5574AC30"/>
    <w:rsid w:val="559B4F67"/>
    <w:rsid w:val="559C6962"/>
    <w:rsid w:val="55B2ED4D"/>
    <w:rsid w:val="55E26011"/>
    <w:rsid w:val="56110540"/>
    <w:rsid w:val="561B3753"/>
    <w:rsid w:val="564D1F56"/>
    <w:rsid w:val="564E703D"/>
    <w:rsid w:val="56626B3A"/>
    <w:rsid w:val="56B358ED"/>
    <w:rsid w:val="56D193BB"/>
    <w:rsid w:val="56D3BE66"/>
    <w:rsid w:val="56ED91E5"/>
    <w:rsid w:val="571BA57D"/>
    <w:rsid w:val="571D7400"/>
    <w:rsid w:val="57335EDB"/>
    <w:rsid w:val="57747657"/>
    <w:rsid w:val="57774ED1"/>
    <w:rsid w:val="577BEEF4"/>
    <w:rsid w:val="57926849"/>
    <w:rsid w:val="57947681"/>
    <w:rsid w:val="57B3CEA3"/>
    <w:rsid w:val="57BA2656"/>
    <w:rsid w:val="57D4EEF2"/>
    <w:rsid w:val="57E8CD44"/>
    <w:rsid w:val="57F7F650"/>
    <w:rsid w:val="58217C59"/>
    <w:rsid w:val="582B1022"/>
    <w:rsid w:val="583D8A95"/>
    <w:rsid w:val="58433066"/>
    <w:rsid w:val="587AFC41"/>
    <w:rsid w:val="58877442"/>
    <w:rsid w:val="58892985"/>
    <w:rsid w:val="58BCCC8C"/>
    <w:rsid w:val="58E0BCC1"/>
    <w:rsid w:val="58EC4909"/>
    <w:rsid w:val="5902A02E"/>
    <w:rsid w:val="59288AF5"/>
    <w:rsid w:val="59707322"/>
    <w:rsid w:val="59B2CCF9"/>
    <w:rsid w:val="59BA725D"/>
    <w:rsid w:val="59D1E9BC"/>
    <w:rsid w:val="59D4A0E2"/>
    <w:rsid w:val="59DD00AE"/>
    <w:rsid w:val="5A09782A"/>
    <w:rsid w:val="5A0ADB59"/>
    <w:rsid w:val="5A1E7661"/>
    <w:rsid w:val="5A2F43FD"/>
    <w:rsid w:val="5A37752C"/>
    <w:rsid w:val="5A6DA843"/>
    <w:rsid w:val="5A719CF4"/>
    <w:rsid w:val="5A7B6504"/>
    <w:rsid w:val="5A842A03"/>
    <w:rsid w:val="5A869628"/>
    <w:rsid w:val="5A8D0344"/>
    <w:rsid w:val="5A93CADE"/>
    <w:rsid w:val="5A9FF1E1"/>
    <w:rsid w:val="5AB2E3C2"/>
    <w:rsid w:val="5AB6BFC0"/>
    <w:rsid w:val="5AC8240C"/>
    <w:rsid w:val="5AC848F1"/>
    <w:rsid w:val="5ADEDD2A"/>
    <w:rsid w:val="5AE96852"/>
    <w:rsid w:val="5B350C67"/>
    <w:rsid w:val="5B631268"/>
    <w:rsid w:val="5B67CD55"/>
    <w:rsid w:val="5B76AC5F"/>
    <w:rsid w:val="5B78DA3E"/>
    <w:rsid w:val="5B7A8E84"/>
    <w:rsid w:val="5B8F5233"/>
    <w:rsid w:val="5B9FF93E"/>
    <w:rsid w:val="5BB4BB1E"/>
    <w:rsid w:val="5BB5EC16"/>
    <w:rsid w:val="5BB63850"/>
    <w:rsid w:val="5BB70B11"/>
    <w:rsid w:val="5BBF651B"/>
    <w:rsid w:val="5BD7714B"/>
    <w:rsid w:val="5BD8A3AE"/>
    <w:rsid w:val="5BECAF88"/>
    <w:rsid w:val="5BEFA88B"/>
    <w:rsid w:val="5C57AFB2"/>
    <w:rsid w:val="5C955BB3"/>
    <w:rsid w:val="5C9606AD"/>
    <w:rsid w:val="5CB395B9"/>
    <w:rsid w:val="5CCD28B9"/>
    <w:rsid w:val="5D00472B"/>
    <w:rsid w:val="5D07BC46"/>
    <w:rsid w:val="5D178487"/>
    <w:rsid w:val="5D1F0147"/>
    <w:rsid w:val="5D3E624C"/>
    <w:rsid w:val="5D42D0B1"/>
    <w:rsid w:val="5D48EEF1"/>
    <w:rsid w:val="5D49E8B0"/>
    <w:rsid w:val="5D6FC8D1"/>
    <w:rsid w:val="5D8FE876"/>
    <w:rsid w:val="5D9E1ACB"/>
    <w:rsid w:val="5DA6FBD3"/>
    <w:rsid w:val="5DBBF7AC"/>
    <w:rsid w:val="5DD18BEA"/>
    <w:rsid w:val="5DDF5DA7"/>
    <w:rsid w:val="5DFF34F9"/>
    <w:rsid w:val="5E6DC47E"/>
    <w:rsid w:val="5E7773B8"/>
    <w:rsid w:val="5E88EF92"/>
    <w:rsid w:val="5E8CD9C1"/>
    <w:rsid w:val="5EA50A8C"/>
    <w:rsid w:val="5EF372E1"/>
    <w:rsid w:val="5F181993"/>
    <w:rsid w:val="5F2CF3A9"/>
    <w:rsid w:val="5F3DDB46"/>
    <w:rsid w:val="5F4BF1C6"/>
    <w:rsid w:val="5F4D9FE3"/>
    <w:rsid w:val="5F737F67"/>
    <w:rsid w:val="5F796E0B"/>
    <w:rsid w:val="5F80F17F"/>
    <w:rsid w:val="5FA32364"/>
    <w:rsid w:val="5FAE2AFD"/>
    <w:rsid w:val="5FC62014"/>
    <w:rsid w:val="5FCCCA8A"/>
    <w:rsid w:val="5FD85571"/>
    <w:rsid w:val="6000F2A2"/>
    <w:rsid w:val="60015C50"/>
    <w:rsid w:val="600404D4"/>
    <w:rsid w:val="6016532C"/>
    <w:rsid w:val="6025E811"/>
    <w:rsid w:val="602A7F00"/>
    <w:rsid w:val="602C026D"/>
    <w:rsid w:val="606F969C"/>
    <w:rsid w:val="6083921D"/>
    <w:rsid w:val="60AB17E1"/>
    <w:rsid w:val="60F3325C"/>
    <w:rsid w:val="610CFB53"/>
    <w:rsid w:val="61103F2A"/>
    <w:rsid w:val="61408CF2"/>
    <w:rsid w:val="6155D761"/>
    <w:rsid w:val="619A77CF"/>
    <w:rsid w:val="61ADD618"/>
    <w:rsid w:val="62022C0D"/>
    <w:rsid w:val="623A3624"/>
    <w:rsid w:val="6245ED40"/>
    <w:rsid w:val="6289B023"/>
    <w:rsid w:val="629824DC"/>
    <w:rsid w:val="62EC7113"/>
    <w:rsid w:val="633A8168"/>
    <w:rsid w:val="634F80BF"/>
    <w:rsid w:val="63593227"/>
    <w:rsid w:val="63880225"/>
    <w:rsid w:val="63C131F7"/>
    <w:rsid w:val="63C330E3"/>
    <w:rsid w:val="63FA3B52"/>
    <w:rsid w:val="64124DB4"/>
    <w:rsid w:val="64232FEE"/>
    <w:rsid w:val="64355FA8"/>
    <w:rsid w:val="645B89C0"/>
    <w:rsid w:val="645F370B"/>
    <w:rsid w:val="64851CCC"/>
    <w:rsid w:val="64BE1EF4"/>
    <w:rsid w:val="64CFE0FE"/>
    <w:rsid w:val="65395650"/>
    <w:rsid w:val="6546440F"/>
    <w:rsid w:val="654F818F"/>
    <w:rsid w:val="657C12A0"/>
    <w:rsid w:val="658A6E7B"/>
    <w:rsid w:val="658FF362"/>
    <w:rsid w:val="65D7BE8C"/>
    <w:rsid w:val="65E8CA20"/>
    <w:rsid w:val="6639BBEF"/>
    <w:rsid w:val="663DA106"/>
    <w:rsid w:val="666A27FD"/>
    <w:rsid w:val="669940C8"/>
    <w:rsid w:val="66C5D1C9"/>
    <w:rsid w:val="66FBEE8D"/>
    <w:rsid w:val="6719A39E"/>
    <w:rsid w:val="671BE5F7"/>
    <w:rsid w:val="67399F0C"/>
    <w:rsid w:val="6753A06F"/>
    <w:rsid w:val="6770793C"/>
    <w:rsid w:val="677E2F07"/>
    <w:rsid w:val="67AAC52A"/>
    <w:rsid w:val="67ABE854"/>
    <w:rsid w:val="67AF5390"/>
    <w:rsid w:val="67DAAD71"/>
    <w:rsid w:val="67DC7B19"/>
    <w:rsid w:val="67F8FC66"/>
    <w:rsid w:val="67FD2D44"/>
    <w:rsid w:val="680400D8"/>
    <w:rsid w:val="683BC67A"/>
    <w:rsid w:val="68467F43"/>
    <w:rsid w:val="6847D858"/>
    <w:rsid w:val="68913EC1"/>
    <w:rsid w:val="68CBB7B4"/>
    <w:rsid w:val="6900BD07"/>
    <w:rsid w:val="69511F5D"/>
    <w:rsid w:val="6992A78E"/>
    <w:rsid w:val="69B10C8E"/>
    <w:rsid w:val="69B6AA4F"/>
    <w:rsid w:val="69CA5CC3"/>
    <w:rsid w:val="69CCD6AF"/>
    <w:rsid w:val="69E9494A"/>
    <w:rsid w:val="6A0F0AC4"/>
    <w:rsid w:val="6A22C72F"/>
    <w:rsid w:val="6A459D49"/>
    <w:rsid w:val="6A4B018A"/>
    <w:rsid w:val="6A6776C1"/>
    <w:rsid w:val="6A7ACE21"/>
    <w:rsid w:val="6A94292E"/>
    <w:rsid w:val="6AADFB91"/>
    <w:rsid w:val="6B33B8B2"/>
    <w:rsid w:val="6B454E8E"/>
    <w:rsid w:val="6B45D264"/>
    <w:rsid w:val="6B5BDF91"/>
    <w:rsid w:val="6B823C03"/>
    <w:rsid w:val="6BA697D7"/>
    <w:rsid w:val="6BC79FF2"/>
    <w:rsid w:val="6BC9F77C"/>
    <w:rsid w:val="6BF46F1A"/>
    <w:rsid w:val="6BF73D11"/>
    <w:rsid w:val="6BFE83A4"/>
    <w:rsid w:val="6C0F40FC"/>
    <w:rsid w:val="6C13EBE1"/>
    <w:rsid w:val="6C880131"/>
    <w:rsid w:val="6CA11B99"/>
    <w:rsid w:val="6CAFB574"/>
    <w:rsid w:val="6CB96530"/>
    <w:rsid w:val="6CBA1DBA"/>
    <w:rsid w:val="6D207194"/>
    <w:rsid w:val="6D336065"/>
    <w:rsid w:val="6D4E3AC7"/>
    <w:rsid w:val="6D6EF962"/>
    <w:rsid w:val="6DB30420"/>
    <w:rsid w:val="6DF5FACE"/>
    <w:rsid w:val="6DF9D69F"/>
    <w:rsid w:val="6DFBA3BC"/>
    <w:rsid w:val="6E01D4A0"/>
    <w:rsid w:val="6E265523"/>
    <w:rsid w:val="6E37F573"/>
    <w:rsid w:val="6E4C5CF3"/>
    <w:rsid w:val="6E8CD45E"/>
    <w:rsid w:val="6EAA25E4"/>
    <w:rsid w:val="6F0F6F33"/>
    <w:rsid w:val="6F2587DA"/>
    <w:rsid w:val="6F783906"/>
    <w:rsid w:val="6FB4A6E7"/>
    <w:rsid w:val="701DCC87"/>
    <w:rsid w:val="70216AFA"/>
    <w:rsid w:val="7022E7FA"/>
    <w:rsid w:val="7030AF58"/>
    <w:rsid w:val="703B7DE7"/>
    <w:rsid w:val="7056EA53"/>
    <w:rsid w:val="70717BD4"/>
    <w:rsid w:val="70799067"/>
    <w:rsid w:val="709BEE30"/>
    <w:rsid w:val="70A127B0"/>
    <w:rsid w:val="70A2485B"/>
    <w:rsid w:val="70A993A8"/>
    <w:rsid w:val="712145EB"/>
    <w:rsid w:val="713ED378"/>
    <w:rsid w:val="7152342C"/>
    <w:rsid w:val="71D48664"/>
    <w:rsid w:val="71E07DC5"/>
    <w:rsid w:val="71E1D338"/>
    <w:rsid w:val="71F1F468"/>
    <w:rsid w:val="720301E1"/>
    <w:rsid w:val="720B144A"/>
    <w:rsid w:val="7231B16B"/>
    <w:rsid w:val="72673156"/>
    <w:rsid w:val="7268D839"/>
    <w:rsid w:val="7269120C"/>
    <w:rsid w:val="7284836B"/>
    <w:rsid w:val="7294BFA0"/>
    <w:rsid w:val="72E982E2"/>
    <w:rsid w:val="73306284"/>
    <w:rsid w:val="73882507"/>
    <w:rsid w:val="73914B78"/>
    <w:rsid w:val="73ADF370"/>
    <w:rsid w:val="73AE3C50"/>
    <w:rsid w:val="73F81F01"/>
    <w:rsid w:val="740DE4C2"/>
    <w:rsid w:val="7437EBCC"/>
    <w:rsid w:val="744CABDE"/>
    <w:rsid w:val="74686451"/>
    <w:rsid w:val="74A66A1B"/>
    <w:rsid w:val="74BC3A16"/>
    <w:rsid w:val="74CB8FB3"/>
    <w:rsid w:val="74D95200"/>
    <w:rsid w:val="758FF93E"/>
    <w:rsid w:val="759BC44C"/>
    <w:rsid w:val="759D4EAA"/>
    <w:rsid w:val="75A89E3C"/>
    <w:rsid w:val="75AA1F78"/>
    <w:rsid w:val="75B60EB9"/>
    <w:rsid w:val="75B6CBF0"/>
    <w:rsid w:val="75F41E81"/>
    <w:rsid w:val="76011339"/>
    <w:rsid w:val="76277686"/>
    <w:rsid w:val="7629582A"/>
    <w:rsid w:val="7664BB06"/>
    <w:rsid w:val="766804E9"/>
    <w:rsid w:val="766E8241"/>
    <w:rsid w:val="769AD026"/>
    <w:rsid w:val="76D44800"/>
    <w:rsid w:val="76F27810"/>
    <w:rsid w:val="76F39FB5"/>
    <w:rsid w:val="77379DF7"/>
    <w:rsid w:val="77869E09"/>
    <w:rsid w:val="779E25D8"/>
    <w:rsid w:val="779FCBCC"/>
    <w:rsid w:val="77D234B1"/>
    <w:rsid w:val="77DCA1C9"/>
    <w:rsid w:val="77DE3C0F"/>
    <w:rsid w:val="77F261EC"/>
    <w:rsid w:val="7800E3B3"/>
    <w:rsid w:val="780B2BC7"/>
    <w:rsid w:val="783F52C5"/>
    <w:rsid w:val="785604B9"/>
    <w:rsid w:val="787B0EF0"/>
    <w:rsid w:val="7880E1B0"/>
    <w:rsid w:val="789E481B"/>
    <w:rsid w:val="78AE49E2"/>
    <w:rsid w:val="78B98D6D"/>
    <w:rsid w:val="78BA7BE2"/>
    <w:rsid w:val="78C2CF4A"/>
    <w:rsid w:val="790BC123"/>
    <w:rsid w:val="7914F077"/>
    <w:rsid w:val="795EE9E5"/>
    <w:rsid w:val="7981745C"/>
    <w:rsid w:val="79883ECC"/>
    <w:rsid w:val="79CE4A8F"/>
    <w:rsid w:val="79CF6CED"/>
    <w:rsid w:val="79D28AA9"/>
    <w:rsid w:val="79F363A9"/>
    <w:rsid w:val="7A051AAE"/>
    <w:rsid w:val="7A204DD6"/>
    <w:rsid w:val="7A3B9742"/>
    <w:rsid w:val="7A5BE119"/>
    <w:rsid w:val="7A9362A8"/>
    <w:rsid w:val="7AAC0909"/>
    <w:rsid w:val="7B040042"/>
    <w:rsid w:val="7B333782"/>
    <w:rsid w:val="7B45ADC8"/>
    <w:rsid w:val="7B654C67"/>
    <w:rsid w:val="7B678376"/>
    <w:rsid w:val="7B690693"/>
    <w:rsid w:val="7B6B2BA2"/>
    <w:rsid w:val="7BD32116"/>
    <w:rsid w:val="7BDEFA23"/>
    <w:rsid w:val="7C112265"/>
    <w:rsid w:val="7C127FA6"/>
    <w:rsid w:val="7C5CA5E2"/>
    <w:rsid w:val="7C5D14D3"/>
    <w:rsid w:val="7C79264D"/>
    <w:rsid w:val="7C9F174B"/>
    <w:rsid w:val="7C9FB586"/>
    <w:rsid w:val="7CA52B54"/>
    <w:rsid w:val="7CB05588"/>
    <w:rsid w:val="7CD44C09"/>
    <w:rsid w:val="7CD59E92"/>
    <w:rsid w:val="7CDF3F7F"/>
    <w:rsid w:val="7CE0D4E4"/>
    <w:rsid w:val="7CF64495"/>
    <w:rsid w:val="7D050D49"/>
    <w:rsid w:val="7D26B3A5"/>
    <w:rsid w:val="7D57137F"/>
    <w:rsid w:val="7DBDDC42"/>
    <w:rsid w:val="7DD720A7"/>
    <w:rsid w:val="7E6650F2"/>
    <w:rsid w:val="7EAD33B5"/>
    <w:rsid w:val="7EBB8E8C"/>
    <w:rsid w:val="7EC3069E"/>
    <w:rsid w:val="7ECF6513"/>
    <w:rsid w:val="7EDB0F7B"/>
    <w:rsid w:val="7EE2919C"/>
    <w:rsid w:val="7EE6B75E"/>
    <w:rsid w:val="7F26B686"/>
    <w:rsid w:val="7FCFD840"/>
    <w:rsid w:val="7FF39710"/>
    <w:rsid w:val="7FF4D10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DA2A7"/>
  <w15:chartTrackingRefBased/>
  <w15:docId w15:val="{88473E3E-CC44-4E26-AB41-45DA346B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9546D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546D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546D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546D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546D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546D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546D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546D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546DC"/>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9546DC"/>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9546DC"/>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9546DC"/>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9546DC"/>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9546DC"/>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9546DC"/>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9546DC"/>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9546DC"/>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9546D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546DC"/>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9546DC"/>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9546DC"/>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9546D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546DC"/>
    <w:pPr>
      <w:spacing w:before="160"/>
      <w:jc w:val="center"/>
    </w:pPr>
    <w:rPr>
      <w:i/>
      <w:iCs/>
      <w:color w:val="404040" w:themeColor="text1" w:themeTint="BF"/>
    </w:rPr>
  </w:style>
  <w:style w:type="character" w:styleId="TsitaatMrk" w:customStyle="1">
    <w:name w:val="Tsitaat Märk"/>
    <w:basedOn w:val="Liguvaikefont"/>
    <w:link w:val="Tsitaat"/>
    <w:uiPriority w:val="29"/>
    <w:rsid w:val="009546DC"/>
    <w:rPr>
      <w:i/>
      <w:iCs/>
      <w:color w:val="404040" w:themeColor="text1" w:themeTint="BF"/>
    </w:rPr>
  </w:style>
  <w:style w:type="paragraph" w:styleId="Loendilik">
    <w:name w:val="List Paragraph"/>
    <w:basedOn w:val="Normaallaad"/>
    <w:uiPriority w:val="34"/>
    <w:qFormat/>
    <w:rsid w:val="009546DC"/>
    <w:pPr>
      <w:ind w:left="720"/>
      <w:contextualSpacing/>
    </w:pPr>
  </w:style>
  <w:style w:type="character" w:styleId="Selgeltmrgatavrhutus">
    <w:name w:val="Intense Emphasis"/>
    <w:basedOn w:val="Liguvaikefont"/>
    <w:uiPriority w:val="21"/>
    <w:qFormat/>
    <w:rsid w:val="009546DC"/>
    <w:rPr>
      <w:i/>
      <w:iCs/>
      <w:color w:val="0F4761" w:themeColor="accent1" w:themeShade="BF"/>
    </w:rPr>
  </w:style>
  <w:style w:type="paragraph" w:styleId="Selgeltmrgatavtsitaat">
    <w:name w:val="Intense Quote"/>
    <w:basedOn w:val="Normaallaad"/>
    <w:next w:val="Normaallaad"/>
    <w:link w:val="SelgeltmrgatavtsitaatMrk"/>
    <w:uiPriority w:val="30"/>
    <w:qFormat/>
    <w:rsid w:val="009546D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9546DC"/>
    <w:rPr>
      <w:i/>
      <w:iCs/>
      <w:color w:val="0F4761" w:themeColor="accent1" w:themeShade="BF"/>
    </w:rPr>
  </w:style>
  <w:style w:type="character" w:styleId="Selgeltmrgatavviide">
    <w:name w:val="Intense Reference"/>
    <w:basedOn w:val="Liguvaikefont"/>
    <w:uiPriority w:val="32"/>
    <w:qFormat/>
    <w:rsid w:val="009546DC"/>
    <w:rPr>
      <w:b/>
      <w:bCs/>
      <w:smallCaps/>
      <w:color w:val="0F4761" w:themeColor="accent1" w:themeShade="BF"/>
      <w:spacing w:val="5"/>
    </w:rPr>
  </w:style>
  <w:style w:type="character" w:styleId="normaltextrun" w:customStyle="1">
    <w:name w:val="normaltextrun"/>
    <w:basedOn w:val="Liguvaikefont"/>
    <w:rsid w:val="009546DC"/>
  </w:style>
  <w:style w:type="character" w:styleId="eop" w:customStyle="1">
    <w:name w:val="eop"/>
    <w:basedOn w:val="Liguvaikefont"/>
    <w:rsid w:val="009546DC"/>
  </w:style>
  <w:style w:type="paragraph" w:styleId="paragraph" w:customStyle="1">
    <w:name w:val="paragraph"/>
    <w:basedOn w:val="Normaallaad"/>
    <w:rsid w:val="00EE2D24"/>
    <w:pPr>
      <w:spacing w:before="100" w:beforeAutospacing="1" w:after="100" w:afterAutospacing="1" w:line="240" w:lineRule="auto"/>
    </w:pPr>
    <w:rPr>
      <w:rFonts w:ascii="Times New Roman" w:hAnsi="Times New Roman" w:eastAsia="Times New Roman" w:cs="Times New Roman"/>
      <w:kern w:val="0"/>
      <w:lang w:eastAsia="et-EE"/>
      <w14:ligatures w14:val="none"/>
    </w:rPr>
  </w:style>
  <w:style w:type="character" w:styleId="Kommentaariviide">
    <w:name w:val="annotation reference"/>
    <w:basedOn w:val="Liguvaikefont"/>
    <w:uiPriority w:val="99"/>
    <w:semiHidden/>
    <w:unhideWhenUsed/>
    <w:rsid w:val="00A6166E"/>
    <w:rPr>
      <w:sz w:val="16"/>
      <w:szCs w:val="16"/>
    </w:rPr>
  </w:style>
  <w:style w:type="paragraph" w:styleId="Kommentaaritekst">
    <w:name w:val="annotation text"/>
    <w:basedOn w:val="Normaallaad"/>
    <w:link w:val="KommentaaritekstMrk"/>
    <w:uiPriority w:val="99"/>
    <w:unhideWhenUsed/>
    <w:rsid w:val="00A6166E"/>
    <w:pPr>
      <w:spacing w:line="240" w:lineRule="auto"/>
    </w:pPr>
    <w:rPr>
      <w:sz w:val="20"/>
      <w:szCs w:val="20"/>
    </w:rPr>
  </w:style>
  <w:style w:type="character" w:styleId="KommentaaritekstMrk" w:customStyle="1">
    <w:name w:val="Kommentaari tekst Märk"/>
    <w:basedOn w:val="Liguvaikefont"/>
    <w:link w:val="Kommentaaritekst"/>
    <w:uiPriority w:val="99"/>
    <w:rsid w:val="00A6166E"/>
    <w:rPr>
      <w:sz w:val="20"/>
      <w:szCs w:val="20"/>
    </w:rPr>
  </w:style>
  <w:style w:type="paragraph" w:styleId="Kommentaariteema">
    <w:name w:val="annotation subject"/>
    <w:basedOn w:val="Kommentaaritekst"/>
    <w:next w:val="Kommentaaritekst"/>
    <w:link w:val="KommentaariteemaMrk"/>
    <w:uiPriority w:val="99"/>
    <w:semiHidden/>
    <w:unhideWhenUsed/>
    <w:rsid w:val="00A6166E"/>
    <w:rPr>
      <w:b/>
      <w:bCs/>
    </w:rPr>
  </w:style>
  <w:style w:type="character" w:styleId="KommentaariteemaMrk" w:customStyle="1">
    <w:name w:val="Kommentaari teema Märk"/>
    <w:basedOn w:val="KommentaaritekstMrk"/>
    <w:link w:val="Kommentaariteema"/>
    <w:uiPriority w:val="99"/>
    <w:semiHidden/>
    <w:rsid w:val="00A6166E"/>
    <w:rPr>
      <w:b/>
      <w:bCs/>
      <w:sz w:val="20"/>
      <w:szCs w:val="20"/>
    </w:rPr>
  </w:style>
  <w:style w:type="character" w:styleId="Hperlink">
    <w:name w:val="Hyperlink"/>
    <w:basedOn w:val="Liguvaikefont"/>
    <w:uiPriority w:val="99"/>
    <w:unhideWhenUsed/>
    <w:rsid w:val="0050153C"/>
    <w:rPr>
      <w:color w:val="467886" w:themeColor="hyperlink"/>
      <w:u w:val="single"/>
    </w:rPr>
  </w:style>
  <w:style w:type="character" w:styleId="Lahendamatamainimine">
    <w:name w:val="Unresolved Mention"/>
    <w:basedOn w:val="Liguvaikefont"/>
    <w:uiPriority w:val="99"/>
    <w:semiHidden/>
    <w:unhideWhenUsed/>
    <w:rsid w:val="0050153C"/>
    <w:rPr>
      <w:color w:val="605E5C"/>
      <w:shd w:val="clear" w:color="auto" w:fill="E1DFDD"/>
    </w:rPr>
  </w:style>
  <w:style w:type="paragraph" w:styleId="Redaktsioon">
    <w:name w:val="Revision"/>
    <w:hidden/>
    <w:uiPriority w:val="99"/>
    <w:semiHidden/>
    <w:rsid w:val="00AE291E"/>
    <w:pPr>
      <w:spacing w:after="0" w:line="240" w:lineRule="auto"/>
    </w:pPr>
  </w:style>
  <w:style w:type="character" w:styleId="scxw36858221" w:customStyle="1">
    <w:name w:val="scxw36858221"/>
    <w:basedOn w:val="Liguvaikefont"/>
    <w:rsid w:val="001F6ABB"/>
  </w:style>
  <w:style w:type="paragraph" w:styleId="Pis">
    <w:name w:val="header"/>
    <w:basedOn w:val="Normaallaad"/>
    <w:link w:val="PisMrk"/>
    <w:uiPriority w:val="99"/>
    <w:unhideWhenUsed/>
    <w:rsid w:val="003B355A"/>
    <w:pPr>
      <w:tabs>
        <w:tab w:val="center" w:pos="4536"/>
        <w:tab w:val="right" w:pos="9072"/>
      </w:tabs>
      <w:spacing w:after="0" w:line="240" w:lineRule="auto"/>
    </w:pPr>
  </w:style>
  <w:style w:type="character" w:styleId="PisMrk" w:customStyle="1">
    <w:name w:val="Päis Märk"/>
    <w:basedOn w:val="Liguvaikefont"/>
    <w:link w:val="Pis"/>
    <w:uiPriority w:val="99"/>
    <w:rsid w:val="003B355A"/>
  </w:style>
  <w:style w:type="paragraph" w:styleId="Jalus">
    <w:name w:val="footer"/>
    <w:basedOn w:val="Normaallaad"/>
    <w:link w:val="JalusMrk"/>
    <w:uiPriority w:val="99"/>
    <w:unhideWhenUsed/>
    <w:rsid w:val="003B355A"/>
    <w:pPr>
      <w:tabs>
        <w:tab w:val="center" w:pos="4536"/>
        <w:tab w:val="right" w:pos="9072"/>
      </w:tabs>
      <w:spacing w:after="0" w:line="240" w:lineRule="auto"/>
    </w:pPr>
  </w:style>
  <w:style w:type="character" w:styleId="JalusMrk" w:customStyle="1">
    <w:name w:val="Jalus Märk"/>
    <w:basedOn w:val="Liguvaikefont"/>
    <w:link w:val="Jalus"/>
    <w:uiPriority w:val="99"/>
    <w:rsid w:val="003B355A"/>
  </w:style>
  <w:style w:type="table" w:styleId="Kontuurtabel">
    <w:name w:val="Table Grid"/>
    <w:basedOn w:val="Normaaltabe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ainimine">
    <w:name w:val="Mention"/>
    <w:basedOn w:val="Liguvaikefont"/>
    <w:uiPriority w:val="99"/>
    <w:unhideWhenUsed/>
    <w:rsid w:val="00701F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19197">
      <w:bodyDiv w:val="1"/>
      <w:marLeft w:val="0"/>
      <w:marRight w:val="0"/>
      <w:marTop w:val="0"/>
      <w:marBottom w:val="0"/>
      <w:divBdr>
        <w:top w:val="none" w:sz="0" w:space="0" w:color="auto"/>
        <w:left w:val="none" w:sz="0" w:space="0" w:color="auto"/>
        <w:bottom w:val="none" w:sz="0" w:space="0" w:color="auto"/>
        <w:right w:val="none" w:sz="0" w:space="0" w:color="auto"/>
      </w:divBdr>
      <w:divsChild>
        <w:div w:id="1510216705">
          <w:marLeft w:val="0"/>
          <w:marRight w:val="0"/>
          <w:marTop w:val="0"/>
          <w:marBottom w:val="0"/>
          <w:divBdr>
            <w:top w:val="none" w:sz="0" w:space="0" w:color="auto"/>
            <w:left w:val="none" w:sz="0" w:space="0" w:color="auto"/>
            <w:bottom w:val="none" w:sz="0" w:space="0" w:color="auto"/>
            <w:right w:val="none" w:sz="0" w:space="0" w:color="auto"/>
          </w:divBdr>
        </w:div>
        <w:div w:id="2023818547">
          <w:marLeft w:val="0"/>
          <w:marRight w:val="0"/>
          <w:marTop w:val="0"/>
          <w:marBottom w:val="0"/>
          <w:divBdr>
            <w:top w:val="none" w:sz="0" w:space="0" w:color="auto"/>
            <w:left w:val="none" w:sz="0" w:space="0" w:color="auto"/>
            <w:bottom w:val="none" w:sz="0" w:space="0" w:color="auto"/>
            <w:right w:val="none" w:sz="0" w:space="0" w:color="auto"/>
          </w:divBdr>
        </w:div>
      </w:divsChild>
    </w:div>
    <w:div w:id="253130318">
      <w:bodyDiv w:val="1"/>
      <w:marLeft w:val="0"/>
      <w:marRight w:val="0"/>
      <w:marTop w:val="0"/>
      <w:marBottom w:val="0"/>
      <w:divBdr>
        <w:top w:val="none" w:sz="0" w:space="0" w:color="auto"/>
        <w:left w:val="none" w:sz="0" w:space="0" w:color="auto"/>
        <w:bottom w:val="none" w:sz="0" w:space="0" w:color="auto"/>
        <w:right w:val="none" w:sz="0" w:space="0" w:color="auto"/>
      </w:divBdr>
    </w:div>
    <w:div w:id="648941641">
      <w:bodyDiv w:val="1"/>
      <w:marLeft w:val="0"/>
      <w:marRight w:val="0"/>
      <w:marTop w:val="0"/>
      <w:marBottom w:val="0"/>
      <w:divBdr>
        <w:top w:val="none" w:sz="0" w:space="0" w:color="auto"/>
        <w:left w:val="none" w:sz="0" w:space="0" w:color="auto"/>
        <w:bottom w:val="none" w:sz="0" w:space="0" w:color="auto"/>
        <w:right w:val="none" w:sz="0" w:space="0" w:color="auto"/>
      </w:divBdr>
      <w:divsChild>
        <w:div w:id="1250581705">
          <w:marLeft w:val="0"/>
          <w:marRight w:val="0"/>
          <w:marTop w:val="0"/>
          <w:marBottom w:val="0"/>
          <w:divBdr>
            <w:top w:val="none" w:sz="0" w:space="0" w:color="auto"/>
            <w:left w:val="none" w:sz="0" w:space="0" w:color="auto"/>
            <w:bottom w:val="none" w:sz="0" w:space="0" w:color="auto"/>
            <w:right w:val="none" w:sz="0" w:space="0" w:color="auto"/>
          </w:divBdr>
        </w:div>
        <w:div w:id="1797212214">
          <w:marLeft w:val="0"/>
          <w:marRight w:val="0"/>
          <w:marTop w:val="0"/>
          <w:marBottom w:val="0"/>
          <w:divBdr>
            <w:top w:val="none" w:sz="0" w:space="0" w:color="auto"/>
            <w:left w:val="none" w:sz="0" w:space="0" w:color="auto"/>
            <w:bottom w:val="none" w:sz="0" w:space="0" w:color="auto"/>
            <w:right w:val="none" w:sz="0" w:space="0" w:color="auto"/>
          </w:divBdr>
        </w:div>
      </w:divsChild>
    </w:div>
    <w:div w:id="1174416331">
      <w:bodyDiv w:val="1"/>
      <w:marLeft w:val="0"/>
      <w:marRight w:val="0"/>
      <w:marTop w:val="0"/>
      <w:marBottom w:val="0"/>
      <w:divBdr>
        <w:top w:val="none" w:sz="0" w:space="0" w:color="auto"/>
        <w:left w:val="none" w:sz="0" w:space="0" w:color="auto"/>
        <w:bottom w:val="none" w:sz="0" w:space="0" w:color="auto"/>
        <w:right w:val="none" w:sz="0" w:space="0" w:color="auto"/>
      </w:divBdr>
      <w:divsChild>
        <w:div w:id="567153571">
          <w:marLeft w:val="0"/>
          <w:marRight w:val="0"/>
          <w:marTop w:val="0"/>
          <w:marBottom w:val="0"/>
          <w:divBdr>
            <w:top w:val="none" w:sz="0" w:space="0" w:color="auto"/>
            <w:left w:val="none" w:sz="0" w:space="0" w:color="auto"/>
            <w:bottom w:val="none" w:sz="0" w:space="0" w:color="auto"/>
            <w:right w:val="none" w:sz="0" w:space="0" w:color="auto"/>
          </w:divBdr>
        </w:div>
        <w:div w:id="1350524961">
          <w:marLeft w:val="0"/>
          <w:marRight w:val="0"/>
          <w:marTop w:val="0"/>
          <w:marBottom w:val="0"/>
          <w:divBdr>
            <w:top w:val="none" w:sz="0" w:space="0" w:color="auto"/>
            <w:left w:val="none" w:sz="0" w:space="0" w:color="auto"/>
            <w:bottom w:val="none" w:sz="0" w:space="0" w:color="auto"/>
            <w:right w:val="none" w:sz="0" w:space="0" w:color="auto"/>
          </w:divBdr>
        </w:div>
        <w:div w:id="2074503387">
          <w:marLeft w:val="0"/>
          <w:marRight w:val="0"/>
          <w:marTop w:val="0"/>
          <w:marBottom w:val="0"/>
          <w:divBdr>
            <w:top w:val="none" w:sz="0" w:space="0" w:color="auto"/>
            <w:left w:val="none" w:sz="0" w:space="0" w:color="auto"/>
            <w:bottom w:val="none" w:sz="0" w:space="0" w:color="auto"/>
            <w:right w:val="none" w:sz="0" w:space="0" w:color="auto"/>
          </w:divBdr>
        </w:div>
      </w:divsChild>
    </w:div>
    <w:div w:id="1208449934">
      <w:bodyDiv w:val="1"/>
      <w:marLeft w:val="0"/>
      <w:marRight w:val="0"/>
      <w:marTop w:val="0"/>
      <w:marBottom w:val="0"/>
      <w:divBdr>
        <w:top w:val="none" w:sz="0" w:space="0" w:color="auto"/>
        <w:left w:val="none" w:sz="0" w:space="0" w:color="auto"/>
        <w:bottom w:val="none" w:sz="0" w:space="0" w:color="auto"/>
        <w:right w:val="none" w:sz="0" w:space="0" w:color="auto"/>
      </w:divBdr>
      <w:divsChild>
        <w:div w:id="237638689">
          <w:marLeft w:val="0"/>
          <w:marRight w:val="0"/>
          <w:marTop w:val="0"/>
          <w:marBottom w:val="0"/>
          <w:divBdr>
            <w:top w:val="none" w:sz="0" w:space="0" w:color="auto"/>
            <w:left w:val="none" w:sz="0" w:space="0" w:color="auto"/>
            <w:bottom w:val="none" w:sz="0" w:space="0" w:color="auto"/>
            <w:right w:val="none" w:sz="0" w:space="0" w:color="auto"/>
          </w:divBdr>
        </w:div>
        <w:div w:id="899289711">
          <w:marLeft w:val="0"/>
          <w:marRight w:val="0"/>
          <w:marTop w:val="0"/>
          <w:marBottom w:val="0"/>
          <w:divBdr>
            <w:top w:val="none" w:sz="0" w:space="0" w:color="auto"/>
            <w:left w:val="none" w:sz="0" w:space="0" w:color="auto"/>
            <w:bottom w:val="none" w:sz="0" w:space="0" w:color="auto"/>
            <w:right w:val="none" w:sz="0" w:space="0" w:color="auto"/>
          </w:divBdr>
        </w:div>
      </w:divsChild>
    </w:div>
    <w:div w:id="1369795453">
      <w:bodyDiv w:val="1"/>
      <w:marLeft w:val="0"/>
      <w:marRight w:val="0"/>
      <w:marTop w:val="0"/>
      <w:marBottom w:val="0"/>
      <w:divBdr>
        <w:top w:val="none" w:sz="0" w:space="0" w:color="auto"/>
        <w:left w:val="none" w:sz="0" w:space="0" w:color="auto"/>
        <w:bottom w:val="none" w:sz="0" w:space="0" w:color="auto"/>
        <w:right w:val="none" w:sz="0" w:space="0" w:color="auto"/>
      </w:divBdr>
      <w:divsChild>
        <w:div w:id="237711649">
          <w:marLeft w:val="0"/>
          <w:marRight w:val="0"/>
          <w:marTop w:val="0"/>
          <w:marBottom w:val="0"/>
          <w:divBdr>
            <w:top w:val="none" w:sz="0" w:space="0" w:color="auto"/>
            <w:left w:val="none" w:sz="0" w:space="0" w:color="auto"/>
            <w:bottom w:val="none" w:sz="0" w:space="0" w:color="auto"/>
            <w:right w:val="none" w:sz="0" w:space="0" w:color="auto"/>
          </w:divBdr>
        </w:div>
        <w:div w:id="2058580803">
          <w:marLeft w:val="0"/>
          <w:marRight w:val="0"/>
          <w:marTop w:val="0"/>
          <w:marBottom w:val="0"/>
          <w:divBdr>
            <w:top w:val="none" w:sz="0" w:space="0" w:color="auto"/>
            <w:left w:val="none" w:sz="0" w:space="0" w:color="auto"/>
            <w:bottom w:val="none" w:sz="0" w:space="0" w:color="auto"/>
            <w:right w:val="none" w:sz="0" w:space="0" w:color="auto"/>
          </w:divBdr>
        </w:div>
      </w:divsChild>
    </w:div>
    <w:div w:id="1654721114">
      <w:bodyDiv w:val="1"/>
      <w:marLeft w:val="0"/>
      <w:marRight w:val="0"/>
      <w:marTop w:val="0"/>
      <w:marBottom w:val="0"/>
      <w:divBdr>
        <w:top w:val="none" w:sz="0" w:space="0" w:color="auto"/>
        <w:left w:val="none" w:sz="0" w:space="0" w:color="auto"/>
        <w:bottom w:val="none" w:sz="0" w:space="0" w:color="auto"/>
        <w:right w:val="none" w:sz="0" w:space="0" w:color="auto"/>
      </w:divBdr>
    </w:div>
    <w:div w:id="1887640557">
      <w:bodyDiv w:val="1"/>
      <w:marLeft w:val="0"/>
      <w:marRight w:val="0"/>
      <w:marTop w:val="0"/>
      <w:marBottom w:val="0"/>
      <w:divBdr>
        <w:top w:val="none" w:sz="0" w:space="0" w:color="auto"/>
        <w:left w:val="none" w:sz="0" w:space="0" w:color="auto"/>
        <w:bottom w:val="none" w:sz="0" w:space="0" w:color="auto"/>
        <w:right w:val="none" w:sz="0" w:space="0" w:color="auto"/>
      </w:divBdr>
      <w:divsChild>
        <w:div w:id="467749252">
          <w:marLeft w:val="0"/>
          <w:marRight w:val="0"/>
          <w:marTop w:val="0"/>
          <w:marBottom w:val="0"/>
          <w:divBdr>
            <w:top w:val="none" w:sz="0" w:space="0" w:color="auto"/>
            <w:left w:val="none" w:sz="0" w:space="0" w:color="auto"/>
            <w:bottom w:val="none" w:sz="0" w:space="0" w:color="auto"/>
            <w:right w:val="none" w:sz="0" w:space="0" w:color="auto"/>
          </w:divBdr>
        </w:div>
        <w:div w:id="534583734">
          <w:marLeft w:val="0"/>
          <w:marRight w:val="0"/>
          <w:marTop w:val="0"/>
          <w:marBottom w:val="0"/>
          <w:divBdr>
            <w:top w:val="none" w:sz="0" w:space="0" w:color="auto"/>
            <w:left w:val="none" w:sz="0" w:space="0" w:color="auto"/>
            <w:bottom w:val="none" w:sz="0" w:space="0" w:color="auto"/>
            <w:right w:val="none" w:sz="0" w:space="0" w:color="auto"/>
          </w:divBdr>
        </w:div>
        <w:div w:id="1269390186">
          <w:marLeft w:val="0"/>
          <w:marRight w:val="0"/>
          <w:marTop w:val="0"/>
          <w:marBottom w:val="0"/>
          <w:divBdr>
            <w:top w:val="none" w:sz="0" w:space="0" w:color="auto"/>
            <w:left w:val="none" w:sz="0" w:space="0" w:color="auto"/>
            <w:bottom w:val="none" w:sz="0" w:space="0" w:color="auto"/>
            <w:right w:val="none" w:sz="0" w:space="0" w:color="auto"/>
          </w:divBdr>
        </w:div>
        <w:div w:id="1515267444">
          <w:marLeft w:val="0"/>
          <w:marRight w:val="0"/>
          <w:marTop w:val="0"/>
          <w:marBottom w:val="0"/>
          <w:divBdr>
            <w:top w:val="none" w:sz="0" w:space="0" w:color="auto"/>
            <w:left w:val="none" w:sz="0" w:space="0" w:color="auto"/>
            <w:bottom w:val="none" w:sz="0" w:space="0" w:color="auto"/>
            <w:right w:val="none" w:sz="0" w:space="0" w:color="auto"/>
          </w:divBdr>
        </w:div>
        <w:div w:id="197802305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comments" Target="comments.xml" Id="R96bc4b25faeb4cfc" /><Relationship Type="http://schemas.microsoft.com/office/2011/relationships/people" Target="people.xml" Id="R640921f5defd451e" /><Relationship Type="http://schemas.microsoft.com/office/2011/relationships/commentsExtended" Target="commentsExtended.xml" Id="R0d55a9cb63964574" /><Relationship Type="http://schemas.microsoft.com/office/2016/09/relationships/commentsIds" Target="commentsIds.xml" Id="Rb47e4f674d5f49ca" /><Relationship Type="http://schemas.microsoft.com/office/2018/08/relationships/commentsExtensible" Target="commentsExtensible.xml" Id="R15c70a12ad5e41c8"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F8C2B5-D6CD-489D-AEFC-E06B34451070}">
  <ds:schemaRefs>
    <ds:schemaRef ds:uri="http://schemas.openxmlformats.org/officeDocument/2006/bibliography"/>
  </ds:schemaRefs>
</ds:datastoreItem>
</file>

<file path=customXml/itemProps2.xml><?xml version="1.0" encoding="utf-8"?>
<ds:datastoreItem xmlns:ds="http://schemas.openxmlformats.org/officeDocument/2006/customXml" ds:itemID="{A54994B0-49BF-4917-BD73-69753BD67687}">
  <ds:schemaRefs>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cbaf1ed3-4ebd-4e57-9ab0-9d75d3330a74"/>
    <ds:schemaRef ds:uri="http://purl.org/dc/dcmityp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BACFF24D-6876-4EA3-AFDC-CF6E3A88B353}"/>
</file>

<file path=customXml/itemProps4.xml><?xml version="1.0" encoding="utf-8"?>
<ds:datastoreItem xmlns:ds="http://schemas.openxmlformats.org/officeDocument/2006/customXml" ds:itemID="{43B5ABDC-BF17-4546-A031-4A40461EDBF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Kaie Pukk - SOM</dc:creator>
  <keywords/>
  <dc:description/>
  <lastModifiedBy>Johanna Maria Kosk - JUSTDIGI</lastModifiedBy>
  <revision>3</revision>
  <dcterms:created xsi:type="dcterms:W3CDTF">2025-10-24T08:56:00.0000000Z</dcterms:created>
  <dcterms:modified xsi:type="dcterms:W3CDTF">2025-10-24T09:33:03.4367199Z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2024-12-23T10:44:19Z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92a50e85-7481-4802-a29e-1ae642a5062b</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y fmtid="{D5CDD505-2E9C-101B-9397-08002B2CF9AE}" pid="11" name="docLang">
    <vt:lpwstr>et</vt:lpwstr>
  </property>
</Properties>
</file>